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07"/>
        <w:gridCol w:w="5186"/>
      </w:tblGrid>
      <w:tr w:rsidR="00FC09C7" w:rsidRPr="008A5AF1" w14:paraId="3EA30638" w14:textId="77777777" w:rsidTr="00EC3C1D">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2F8ED0DC" w14:textId="77777777" w:rsidR="00FC09C7" w:rsidRPr="009D4264" w:rsidRDefault="00FC09C7" w:rsidP="00EC3C1D">
            <w:pPr>
              <w:pStyle w:val="TabletitleBR"/>
              <w:keepNext w:val="0"/>
              <w:keepLines w:val="0"/>
              <w:tabs>
                <w:tab w:val="center" w:pos="4680"/>
              </w:tabs>
              <w:suppressAutoHyphens/>
              <w:spacing w:after="0"/>
              <w:rPr>
                <w:rFonts w:ascii="Calibri" w:hAnsi="Calibri"/>
                <w:spacing w:val="-3"/>
                <w:szCs w:val="24"/>
              </w:rPr>
            </w:pPr>
            <w:r w:rsidRPr="006F661E">
              <w:br w:type="page"/>
            </w:r>
            <w:r w:rsidRPr="009D4264">
              <w:rPr>
                <w:rFonts w:ascii="Calibri" w:hAnsi="Calibri"/>
                <w:spacing w:val="-3"/>
                <w:szCs w:val="24"/>
              </w:rPr>
              <w:t>U.S. Radiocommunications Sector</w:t>
            </w:r>
          </w:p>
          <w:p w14:paraId="14EF6283" w14:textId="77777777" w:rsidR="00FC09C7" w:rsidRPr="006F661E" w:rsidRDefault="00FC09C7" w:rsidP="00EC3C1D">
            <w:pPr>
              <w:pStyle w:val="TabletitleBR"/>
              <w:rPr>
                <w:spacing w:val="-3"/>
                <w:szCs w:val="24"/>
              </w:rPr>
            </w:pPr>
            <w:r w:rsidRPr="009D4264">
              <w:rPr>
                <w:rFonts w:ascii="Calibri" w:hAnsi="Calibri"/>
                <w:spacing w:val="-3"/>
                <w:szCs w:val="24"/>
              </w:rPr>
              <w:t>Fact Sheet</w:t>
            </w:r>
          </w:p>
        </w:tc>
      </w:tr>
      <w:tr w:rsidR="00FC09C7" w:rsidRPr="008A5AF1" w14:paraId="2C40FD97" w14:textId="77777777" w:rsidTr="00EC3C1D">
        <w:trPr>
          <w:trHeight w:val="723"/>
        </w:trPr>
        <w:tc>
          <w:tcPr>
            <w:tcW w:w="4207" w:type="dxa"/>
            <w:tcBorders>
              <w:left w:val="double" w:sz="6" w:space="0" w:color="auto"/>
            </w:tcBorders>
          </w:tcPr>
          <w:p w14:paraId="0F3268E4" w14:textId="48E7A87D" w:rsidR="00FC09C7" w:rsidRPr="009D4264" w:rsidRDefault="00FC09C7" w:rsidP="00EC3C1D">
            <w:pPr>
              <w:spacing w:after="120"/>
              <w:ind w:left="900" w:right="144" w:hanging="756"/>
              <w:rPr>
                <w:rFonts w:ascii="Calibri" w:hAnsi="Calibri"/>
                <w:szCs w:val="24"/>
              </w:rPr>
            </w:pPr>
            <w:r w:rsidRPr="009D4264">
              <w:rPr>
                <w:rFonts w:ascii="Calibri" w:hAnsi="Calibri"/>
                <w:b/>
                <w:szCs w:val="24"/>
              </w:rPr>
              <w:t>Working Party:</w:t>
            </w:r>
            <w:r w:rsidRPr="009D4264">
              <w:rPr>
                <w:rFonts w:ascii="Calibri" w:hAnsi="Calibri"/>
                <w:szCs w:val="24"/>
              </w:rPr>
              <w:t xml:space="preserve">  ITU-R WP </w:t>
            </w:r>
            <w:r>
              <w:rPr>
                <w:rFonts w:ascii="Calibri" w:hAnsi="Calibri"/>
                <w:szCs w:val="24"/>
              </w:rPr>
              <w:t>4</w:t>
            </w:r>
            <w:r w:rsidR="003042B5">
              <w:rPr>
                <w:rFonts w:ascii="Calibri" w:hAnsi="Calibri"/>
                <w:szCs w:val="24"/>
              </w:rPr>
              <w:t>C</w:t>
            </w:r>
          </w:p>
        </w:tc>
        <w:tc>
          <w:tcPr>
            <w:tcW w:w="5186" w:type="dxa"/>
            <w:tcBorders>
              <w:right w:val="double" w:sz="6" w:space="0" w:color="auto"/>
            </w:tcBorders>
          </w:tcPr>
          <w:p w14:paraId="1BEE9E70" w14:textId="0BF7A751" w:rsidR="00FC09C7" w:rsidRPr="009D4264" w:rsidRDefault="00FC09C7" w:rsidP="00EC3C1D">
            <w:pPr>
              <w:spacing w:after="120"/>
              <w:ind w:left="144" w:right="144"/>
              <w:rPr>
                <w:rFonts w:ascii="Calibri" w:hAnsi="Calibri"/>
                <w:szCs w:val="24"/>
              </w:rPr>
            </w:pPr>
            <w:r w:rsidRPr="009D4264">
              <w:rPr>
                <w:rFonts w:ascii="Calibri" w:hAnsi="Calibri"/>
                <w:b/>
                <w:szCs w:val="24"/>
              </w:rPr>
              <w:t>Document No:</w:t>
            </w:r>
            <w:r w:rsidRPr="009D4264">
              <w:rPr>
                <w:rFonts w:ascii="Calibri" w:hAnsi="Calibri"/>
                <w:szCs w:val="24"/>
              </w:rPr>
              <w:t xml:space="preserve">  US</w:t>
            </w:r>
            <w:r>
              <w:rPr>
                <w:rFonts w:ascii="Calibri" w:hAnsi="Calibri"/>
                <w:szCs w:val="24"/>
              </w:rPr>
              <w:t>4</w:t>
            </w:r>
            <w:r w:rsidR="003042B5">
              <w:rPr>
                <w:rFonts w:ascii="Calibri" w:hAnsi="Calibri"/>
                <w:szCs w:val="24"/>
              </w:rPr>
              <w:t>C</w:t>
            </w:r>
            <w:r w:rsidRPr="009D4264">
              <w:rPr>
                <w:rFonts w:ascii="Calibri" w:hAnsi="Calibri"/>
                <w:szCs w:val="24"/>
              </w:rPr>
              <w:t>-</w:t>
            </w:r>
            <w:r w:rsidR="000359B4">
              <w:rPr>
                <w:rFonts w:ascii="Calibri" w:hAnsi="Calibri"/>
                <w:szCs w:val="24"/>
              </w:rPr>
              <w:t>20</w:t>
            </w:r>
          </w:p>
        </w:tc>
      </w:tr>
      <w:tr w:rsidR="00FC09C7" w:rsidRPr="008A5AF1" w14:paraId="7BDB20A1" w14:textId="77777777" w:rsidTr="00EC3C1D">
        <w:trPr>
          <w:trHeight w:val="378"/>
        </w:trPr>
        <w:tc>
          <w:tcPr>
            <w:tcW w:w="4207" w:type="dxa"/>
            <w:tcBorders>
              <w:left w:val="double" w:sz="6" w:space="0" w:color="auto"/>
            </w:tcBorders>
          </w:tcPr>
          <w:p w14:paraId="544D4798" w14:textId="3DE1EE4D" w:rsidR="00FC09C7" w:rsidRPr="009D4264" w:rsidRDefault="00FC09C7" w:rsidP="00EC3C1D">
            <w:pPr>
              <w:spacing w:before="0"/>
              <w:ind w:left="144" w:right="144"/>
              <w:rPr>
                <w:rFonts w:ascii="Calibri" w:hAnsi="Calibri"/>
                <w:szCs w:val="24"/>
                <w:lang w:val="pt-BR"/>
              </w:rPr>
            </w:pPr>
            <w:r w:rsidRPr="009D4264">
              <w:rPr>
                <w:rFonts w:ascii="Calibri" w:hAnsi="Calibri"/>
                <w:b/>
                <w:szCs w:val="24"/>
                <w:lang w:val="pt-BR"/>
              </w:rPr>
              <w:t>Ref:</w:t>
            </w:r>
            <w:r w:rsidR="00D441EB">
              <w:rPr>
                <w:rFonts w:ascii="Calibri" w:hAnsi="Calibri"/>
                <w:szCs w:val="24"/>
                <w:lang w:val="pt-BR"/>
              </w:rPr>
              <w:t xml:space="preserve"> </w:t>
            </w:r>
            <w:r>
              <w:rPr>
                <w:rFonts w:ascii="Calibri" w:hAnsi="Calibri"/>
                <w:szCs w:val="24"/>
                <w:lang w:val="pt-BR"/>
              </w:rPr>
              <w:t xml:space="preserve">Resolution </w:t>
            </w:r>
            <w:r w:rsidR="001444CC">
              <w:rPr>
                <w:rFonts w:ascii="Calibri" w:hAnsi="Calibri"/>
                <w:szCs w:val="24"/>
                <w:lang w:val="pt-BR"/>
              </w:rPr>
              <w:t>25</w:t>
            </w:r>
            <w:r w:rsidR="005D0700">
              <w:rPr>
                <w:rFonts w:ascii="Calibri" w:hAnsi="Calibri"/>
                <w:szCs w:val="24"/>
                <w:lang w:val="pt-BR"/>
              </w:rPr>
              <w:t>3</w:t>
            </w:r>
            <w:r>
              <w:rPr>
                <w:rFonts w:ascii="Calibri" w:hAnsi="Calibri"/>
                <w:szCs w:val="24"/>
                <w:lang w:val="pt-BR"/>
              </w:rPr>
              <w:t>(WRC-23), Administrative Circular CA/270</w:t>
            </w:r>
            <w:r w:rsidR="007101D2">
              <w:rPr>
                <w:rFonts w:ascii="Calibri" w:hAnsi="Calibri"/>
                <w:szCs w:val="24"/>
                <w:lang w:val="pt-BR"/>
              </w:rPr>
              <w:t xml:space="preserve">, </w:t>
            </w:r>
            <w:r w:rsidR="00DA1767">
              <w:rPr>
                <w:rFonts w:ascii="Calibri" w:hAnsi="Calibri"/>
                <w:szCs w:val="24"/>
                <w:lang w:val="pt-BR"/>
              </w:rPr>
              <w:t xml:space="preserve">4C/83, 4C/88, </w:t>
            </w:r>
            <w:r w:rsidR="007101D2">
              <w:rPr>
                <w:rFonts w:ascii="Calibri" w:hAnsi="Calibri"/>
                <w:szCs w:val="24"/>
                <w:lang w:val="pt-BR"/>
              </w:rPr>
              <w:t>4C/96</w:t>
            </w:r>
          </w:p>
        </w:tc>
        <w:tc>
          <w:tcPr>
            <w:tcW w:w="5186" w:type="dxa"/>
            <w:tcBorders>
              <w:right w:val="double" w:sz="6" w:space="0" w:color="auto"/>
            </w:tcBorders>
          </w:tcPr>
          <w:p w14:paraId="33C085D6" w14:textId="2AF69D0B" w:rsidR="00FC09C7" w:rsidRPr="009D4264" w:rsidRDefault="00FC09C7" w:rsidP="00EC3C1D">
            <w:pPr>
              <w:tabs>
                <w:tab w:val="left" w:pos="162"/>
              </w:tabs>
              <w:spacing w:before="0"/>
              <w:ind w:left="612" w:right="144" w:hanging="468"/>
              <w:rPr>
                <w:rFonts w:ascii="Calibri" w:hAnsi="Calibri"/>
                <w:szCs w:val="24"/>
              </w:rPr>
            </w:pPr>
            <w:r w:rsidRPr="009D4264">
              <w:rPr>
                <w:rFonts w:ascii="Calibri" w:hAnsi="Calibri"/>
                <w:b/>
                <w:szCs w:val="24"/>
              </w:rPr>
              <w:t>Date:</w:t>
            </w:r>
            <w:r w:rsidRPr="009D4264">
              <w:rPr>
                <w:rFonts w:ascii="Calibri" w:hAnsi="Calibri"/>
                <w:szCs w:val="24"/>
              </w:rPr>
              <w:t xml:space="preserve">  </w:t>
            </w:r>
            <w:r w:rsidR="00111CA6">
              <w:rPr>
                <w:rFonts w:ascii="Calibri" w:hAnsi="Calibri"/>
                <w:szCs w:val="24"/>
              </w:rPr>
              <w:t>July 12th</w:t>
            </w:r>
            <w:r>
              <w:rPr>
                <w:rFonts w:ascii="Calibri" w:hAnsi="Calibri"/>
                <w:szCs w:val="24"/>
              </w:rPr>
              <w:t>, 2024</w:t>
            </w:r>
          </w:p>
        </w:tc>
      </w:tr>
      <w:tr w:rsidR="00FC09C7" w:rsidRPr="008A5AF1" w14:paraId="6043D5B8" w14:textId="77777777" w:rsidTr="00EC3C1D">
        <w:trPr>
          <w:trHeight w:val="459"/>
        </w:trPr>
        <w:tc>
          <w:tcPr>
            <w:tcW w:w="9393" w:type="dxa"/>
            <w:gridSpan w:val="2"/>
            <w:tcBorders>
              <w:left w:val="double" w:sz="6" w:space="0" w:color="auto"/>
              <w:right w:val="double" w:sz="6" w:space="0" w:color="auto"/>
            </w:tcBorders>
          </w:tcPr>
          <w:p w14:paraId="207FC20B" w14:textId="79C251FB" w:rsidR="00FC09C7" w:rsidRPr="00F07AB4" w:rsidRDefault="00FC09C7" w:rsidP="00EC3C1D">
            <w:pPr>
              <w:pStyle w:val="BodyTextIndent"/>
              <w:spacing w:before="0"/>
              <w:ind w:left="187"/>
              <w:rPr>
                <w:rFonts w:ascii="Calibri" w:hAnsi="Calibri"/>
                <w:szCs w:val="24"/>
                <w:highlight w:val="yellow"/>
              </w:rPr>
            </w:pPr>
            <w:r w:rsidRPr="00295DE7">
              <w:rPr>
                <w:rFonts w:ascii="Calibri" w:hAnsi="Calibri"/>
                <w:b/>
                <w:bCs/>
                <w:szCs w:val="24"/>
              </w:rPr>
              <w:t>Document Title:</w:t>
            </w:r>
            <w:r w:rsidRPr="00295DE7">
              <w:rPr>
                <w:rFonts w:ascii="Calibri" w:hAnsi="Calibri"/>
                <w:bCs/>
                <w:szCs w:val="24"/>
              </w:rPr>
              <w:t xml:space="preserve"> </w:t>
            </w:r>
            <w:r w:rsidR="00F07AB4" w:rsidRPr="00295DE7">
              <w:rPr>
                <w:rFonts w:ascii="Calibri" w:hAnsi="Calibri"/>
                <w:bCs/>
                <w:szCs w:val="24"/>
              </w:rPr>
              <w:t>Proposed Edits/Amendments</w:t>
            </w:r>
            <w:r w:rsidR="00295DE7">
              <w:rPr>
                <w:rFonts w:ascii="Calibri" w:hAnsi="Calibri"/>
                <w:bCs/>
                <w:szCs w:val="24"/>
              </w:rPr>
              <w:t xml:space="preserve"> to Documents 4C/77, Annexes 6 and 7</w:t>
            </w:r>
            <w:r w:rsidR="009F3F6F">
              <w:rPr>
                <w:rFonts w:ascii="Calibri" w:hAnsi="Calibri"/>
                <w:bCs/>
                <w:szCs w:val="24"/>
              </w:rPr>
              <w:t xml:space="preserve"> (Agenda item 1.13</w:t>
            </w:r>
            <w:r w:rsidR="001A4381">
              <w:rPr>
                <w:rFonts w:ascii="Calibri" w:hAnsi="Calibri"/>
                <w:bCs/>
                <w:szCs w:val="24"/>
              </w:rPr>
              <w:t xml:space="preserve"> </w:t>
            </w:r>
            <w:r w:rsidR="00440633">
              <w:rPr>
                <w:rFonts w:ascii="Calibri" w:hAnsi="Calibri"/>
                <w:bCs/>
                <w:szCs w:val="24"/>
              </w:rPr>
              <w:t xml:space="preserve">Workplan and </w:t>
            </w:r>
            <w:r w:rsidR="001A4381">
              <w:rPr>
                <w:rFonts w:ascii="Calibri" w:hAnsi="Calibri"/>
                <w:bCs/>
                <w:szCs w:val="24"/>
              </w:rPr>
              <w:t>Working Document)</w:t>
            </w:r>
            <w:r w:rsidR="00C11082">
              <w:rPr>
                <w:rFonts w:ascii="Calibri" w:hAnsi="Calibri"/>
                <w:bCs/>
                <w:szCs w:val="24"/>
              </w:rPr>
              <w:t>, and proposed organization for Joint WPs 4C/5D sessions on Agenda item 1.13</w:t>
            </w:r>
          </w:p>
        </w:tc>
      </w:tr>
      <w:tr w:rsidR="00FC09C7" w:rsidRPr="00445B52" w14:paraId="0E14011B" w14:textId="77777777" w:rsidTr="00EC3C1D">
        <w:trPr>
          <w:trHeight w:val="1960"/>
        </w:trPr>
        <w:tc>
          <w:tcPr>
            <w:tcW w:w="4207" w:type="dxa"/>
            <w:tcBorders>
              <w:left w:val="double" w:sz="6" w:space="0" w:color="auto"/>
            </w:tcBorders>
          </w:tcPr>
          <w:p w14:paraId="256AD6C0" w14:textId="77777777" w:rsidR="00FC09C7" w:rsidRPr="00F07AB4" w:rsidRDefault="00FC09C7" w:rsidP="00EC3C1D">
            <w:pPr>
              <w:ind w:left="144" w:right="144"/>
              <w:rPr>
                <w:rFonts w:ascii="Calibri" w:hAnsi="Calibri"/>
                <w:b/>
                <w:szCs w:val="24"/>
              </w:rPr>
            </w:pPr>
            <w:r w:rsidRPr="00F07AB4">
              <w:rPr>
                <w:rFonts w:ascii="Calibri" w:hAnsi="Calibri"/>
                <w:b/>
                <w:szCs w:val="24"/>
              </w:rPr>
              <w:t>Author(s)/Contributors(s):</w:t>
            </w:r>
          </w:p>
          <w:p w14:paraId="0EBD549A" w14:textId="77777777" w:rsidR="00FC09C7" w:rsidRPr="00F07AB4" w:rsidRDefault="00FC09C7" w:rsidP="00EC3C1D">
            <w:pPr>
              <w:spacing w:before="0"/>
              <w:ind w:left="144" w:right="144"/>
              <w:rPr>
                <w:rFonts w:ascii="Calibri" w:hAnsi="Calibri"/>
                <w:bCs/>
                <w:iCs/>
                <w:szCs w:val="24"/>
              </w:rPr>
            </w:pPr>
          </w:p>
          <w:p w14:paraId="32E89A0F" w14:textId="77777777" w:rsidR="003042B5" w:rsidRPr="00F07AB4" w:rsidRDefault="003042B5" w:rsidP="003042B5">
            <w:pPr>
              <w:overflowPunct/>
              <w:autoSpaceDE/>
              <w:autoSpaceDN/>
              <w:adjustRightInd/>
              <w:spacing w:before="0"/>
              <w:ind w:left="144" w:right="144"/>
              <w:textAlignment w:val="auto"/>
              <w:rPr>
                <w:rFonts w:ascii="Calibri" w:eastAsia="Calibri" w:hAnsi="Calibri"/>
                <w:bCs/>
                <w:iCs/>
                <w:szCs w:val="24"/>
              </w:rPr>
            </w:pPr>
            <w:r w:rsidRPr="00F07AB4">
              <w:rPr>
                <w:rFonts w:ascii="Calibri" w:hAnsi="Calibri"/>
                <w:bCs/>
                <w:iCs/>
                <w:szCs w:val="24"/>
              </w:rPr>
              <w:t xml:space="preserve">Name:  </w:t>
            </w:r>
            <w:r w:rsidRPr="00F07AB4">
              <w:rPr>
                <w:rFonts w:ascii="Calibri" w:eastAsia="Calibri" w:hAnsi="Calibri"/>
                <w:bCs/>
                <w:iCs/>
                <w:szCs w:val="24"/>
              </w:rPr>
              <w:t>Christine Di Lapi</w:t>
            </w:r>
          </w:p>
          <w:p w14:paraId="206AEF58" w14:textId="77777777" w:rsidR="003042B5" w:rsidRPr="00F07AB4" w:rsidRDefault="003042B5" w:rsidP="003042B5">
            <w:pPr>
              <w:spacing w:before="0"/>
              <w:ind w:left="144" w:right="144"/>
              <w:rPr>
                <w:rFonts w:ascii="Calibri" w:hAnsi="Calibri"/>
                <w:bCs/>
                <w:iCs/>
                <w:szCs w:val="24"/>
              </w:rPr>
            </w:pPr>
            <w:r w:rsidRPr="00F07AB4">
              <w:rPr>
                <w:rFonts w:ascii="Calibri" w:hAnsi="Calibri"/>
                <w:bCs/>
                <w:iCs/>
                <w:szCs w:val="24"/>
              </w:rPr>
              <w:t>Org:  Huntington Ingalls Industries,</w:t>
            </w:r>
            <w:r w:rsidRPr="00F07AB4">
              <w:rPr>
                <w:rFonts w:ascii="Calibri" w:eastAsia="Calibri" w:hAnsi="Calibri"/>
                <w:bCs/>
                <w:iCs/>
                <w:szCs w:val="24"/>
              </w:rPr>
              <w:t xml:space="preserve"> for DoD/CIO</w:t>
            </w:r>
          </w:p>
          <w:p w14:paraId="25B181D8" w14:textId="77777777" w:rsidR="00DD2096" w:rsidRPr="00F07AB4" w:rsidRDefault="00DD2096" w:rsidP="00EC3C1D">
            <w:pPr>
              <w:overflowPunct/>
              <w:autoSpaceDE/>
              <w:autoSpaceDN/>
              <w:adjustRightInd/>
              <w:spacing w:before="0"/>
              <w:ind w:left="144" w:right="144"/>
              <w:textAlignment w:val="auto"/>
              <w:rPr>
                <w:rFonts w:ascii="Calibri" w:hAnsi="Calibri"/>
                <w:bCs/>
                <w:iCs/>
                <w:szCs w:val="24"/>
              </w:rPr>
            </w:pPr>
          </w:p>
          <w:p w14:paraId="6563CE9B" w14:textId="77777777" w:rsidR="004E170F" w:rsidRPr="00F07AB4" w:rsidRDefault="004E170F" w:rsidP="00EC3C1D">
            <w:pPr>
              <w:overflowPunct/>
              <w:autoSpaceDE/>
              <w:autoSpaceDN/>
              <w:adjustRightInd/>
              <w:spacing w:before="0"/>
              <w:ind w:left="144" w:right="144"/>
              <w:textAlignment w:val="auto"/>
              <w:rPr>
                <w:rFonts w:ascii="Calibri" w:hAnsi="Calibri"/>
                <w:bCs/>
                <w:iCs/>
                <w:szCs w:val="24"/>
              </w:rPr>
            </w:pPr>
          </w:p>
          <w:p w14:paraId="649083B2" w14:textId="77777777" w:rsidR="00FC09C7" w:rsidRPr="00F07AB4" w:rsidRDefault="00FC09C7" w:rsidP="003042B5">
            <w:pPr>
              <w:spacing w:before="0"/>
              <w:ind w:right="144"/>
              <w:rPr>
                <w:rFonts w:ascii="Calibri" w:hAnsi="Calibri"/>
                <w:bCs/>
                <w:iCs/>
                <w:szCs w:val="24"/>
              </w:rPr>
            </w:pPr>
          </w:p>
        </w:tc>
        <w:tc>
          <w:tcPr>
            <w:tcW w:w="5186" w:type="dxa"/>
            <w:tcBorders>
              <w:right w:val="double" w:sz="6" w:space="0" w:color="auto"/>
            </w:tcBorders>
          </w:tcPr>
          <w:p w14:paraId="17192107" w14:textId="77777777" w:rsidR="00FC09C7" w:rsidRPr="00F07AB4" w:rsidRDefault="00FC09C7" w:rsidP="00EC3C1D">
            <w:pPr>
              <w:ind w:left="144" w:right="144"/>
              <w:rPr>
                <w:rFonts w:ascii="Calibri" w:hAnsi="Calibri"/>
                <w:bCs/>
                <w:szCs w:val="24"/>
                <w:lang w:val="fr-FR"/>
              </w:rPr>
            </w:pPr>
          </w:p>
          <w:p w14:paraId="3A14C975" w14:textId="77777777" w:rsidR="00FC09C7" w:rsidRPr="00F07AB4" w:rsidRDefault="00FC09C7" w:rsidP="00EC3C1D">
            <w:pPr>
              <w:spacing w:before="0"/>
              <w:ind w:left="144" w:right="144"/>
              <w:rPr>
                <w:rFonts w:ascii="Calibri" w:hAnsi="Calibri"/>
                <w:bCs/>
                <w:szCs w:val="24"/>
                <w:lang w:val="fr-FR"/>
              </w:rPr>
            </w:pPr>
          </w:p>
          <w:p w14:paraId="1655C732" w14:textId="77777777" w:rsidR="003042B5" w:rsidRPr="00F07AB4" w:rsidRDefault="003042B5" w:rsidP="003042B5">
            <w:pPr>
              <w:spacing w:before="0"/>
              <w:ind w:left="144" w:right="144"/>
              <w:rPr>
                <w:rFonts w:ascii="Calibri" w:hAnsi="Calibri"/>
                <w:bCs/>
                <w:color w:val="000000"/>
                <w:szCs w:val="24"/>
                <w:lang w:val="fr-FR"/>
              </w:rPr>
            </w:pPr>
            <w:proofErr w:type="gramStart"/>
            <w:r w:rsidRPr="00F07AB4">
              <w:rPr>
                <w:rFonts w:ascii="Calibri" w:hAnsi="Calibri"/>
                <w:bCs/>
                <w:color w:val="000000"/>
                <w:szCs w:val="24"/>
                <w:lang w:val="fr-FR"/>
              </w:rPr>
              <w:t>Phone:</w:t>
            </w:r>
            <w:proofErr w:type="gramEnd"/>
            <w:r w:rsidRPr="00F07AB4">
              <w:rPr>
                <w:rFonts w:ascii="Calibri" w:hAnsi="Calibri"/>
                <w:bCs/>
                <w:color w:val="000000"/>
                <w:szCs w:val="24"/>
                <w:lang w:val="fr-FR"/>
              </w:rPr>
              <w:t xml:space="preserve">  </w:t>
            </w:r>
            <w:r w:rsidRPr="00F07AB4">
              <w:rPr>
                <w:rFonts w:ascii="Calibri" w:hAnsi="Calibri"/>
                <w:szCs w:val="24"/>
              </w:rPr>
              <w:t>(703) 501 0831</w:t>
            </w:r>
          </w:p>
          <w:p w14:paraId="73C79224" w14:textId="77777777" w:rsidR="003042B5" w:rsidRPr="00F07AB4" w:rsidRDefault="003042B5" w:rsidP="003042B5">
            <w:pPr>
              <w:spacing w:before="0"/>
              <w:ind w:left="144" w:right="144"/>
              <w:rPr>
                <w:rFonts w:ascii="Calibri" w:hAnsi="Calibri"/>
                <w:bCs/>
                <w:color w:val="000000"/>
                <w:szCs w:val="24"/>
                <w:lang w:val="fr-FR"/>
              </w:rPr>
            </w:pPr>
            <w:proofErr w:type="gramStart"/>
            <w:r w:rsidRPr="00F07AB4">
              <w:rPr>
                <w:rFonts w:ascii="Calibri" w:hAnsi="Calibri"/>
                <w:bCs/>
                <w:color w:val="000000"/>
                <w:szCs w:val="24"/>
                <w:lang w:val="fr-FR"/>
              </w:rPr>
              <w:t>Email:</w:t>
            </w:r>
            <w:proofErr w:type="gramEnd"/>
            <w:r w:rsidRPr="00F07AB4">
              <w:rPr>
                <w:rFonts w:ascii="Calibri" w:hAnsi="Calibri"/>
                <w:bCs/>
                <w:color w:val="000000"/>
                <w:szCs w:val="24"/>
                <w:lang w:val="fr-FR"/>
              </w:rPr>
              <w:t xml:space="preserve">  </w:t>
            </w:r>
            <w:hyperlink r:id="rId8" w:history="1">
              <w:r w:rsidRPr="00F07AB4">
                <w:rPr>
                  <w:rStyle w:val="Hyperlink"/>
                  <w:rFonts w:ascii="Calibri" w:hAnsi="Calibri"/>
                  <w:szCs w:val="24"/>
                </w:rPr>
                <w:t>christine.dilapi@hii-tsd.com</w:t>
              </w:r>
            </w:hyperlink>
          </w:p>
          <w:p w14:paraId="56DBD65B" w14:textId="77777777" w:rsidR="00FC09C7" w:rsidRPr="00F07AB4" w:rsidRDefault="00FC09C7" w:rsidP="00EC3C1D">
            <w:pPr>
              <w:spacing w:before="0"/>
              <w:ind w:left="144" w:right="144"/>
              <w:rPr>
                <w:rFonts w:ascii="Calibri" w:hAnsi="Calibri"/>
                <w:bCs/>
                <w:color w:val="000000"/>
                <w:szCs w:val="24"/>
                <w:lang w:val="fr-FR"/>
              </w:rPr>
            </w:pPr>
          </w:p>
          <w:p w14:paraId="0C813D9D" w14:textId="77777777" w:rsidR="006674B1" w:rsidRPr="00F07AB4" w:rsidRDefault="006674B1" w:rsidP="00EC3C1D">
            <w:pPr>
              <w:spacing w:before="0"/>
              <w:ind w:left="144" w:right="144"/>
              <w:rPr>
                <w:rFonts w:ascii="Calibri" w:hAnsi="Calibri"/>
                <w:bCs/>
                <w:color w:val="000000"/>
                <w:szCs w:val="24"/>
                <w:lang w:val="fr-FR"/>
              </w:rPr>
            </w:pPr>
          </w:p>
          <w:p w14:paraId="4B9A2723" w14:textId="77777777" w:rsidR="009F5A32" w:rsidRPr="00F07AB4" w:rsidRDefault="009F5A32" w:rsidP="003042B5">
            <w:pPr>
              <w:spacing w:before="0"/>
              <w:ind w:right="144"/>
              <w:rPr>
                <w:rFonts w:ascii="Calibri" w:hAnsi="Calibri"/>
                <w:bCs/>
                <w:color w:val="000000"/>
                <w:szCs w:val="24"/>
                <w:lang w:val="fr-FR"/>
              </w:rPr>
            </w:pPr>
          </w:p>
          <w:p w14:paraId="4ABB4A08" w14:textId="77777777" w:rsidR="009F5A32" w:rsidRPr="00F07AB4" w:rsidRDefault="009F5A32" w:rsidP="003042B5">
            <w:pPr>
              <w:spacing w:before="0"/>
              <w:ind w:left="144" w:right="144"/>
              <w:rPr>
                <w:rFonts w:ascii="Calibri" w:hAnsi="Calibri"/>
                <w:bCs/>
                <w:color w:val="000000"/>
                <w:szCs w:val="24"/>
                <w:lang w:val="fr-FR"/>
              </w:rPr>
            </w:pPr>
          </w:p>
        </w:tc>
      </w:tr>
      <w:tr w:rsidR="00FC09C7" w:rsidRPr="008A5AF1" w14:paraId="7FA25B0C" w14:textId="77777777" w:rsidTr="00EC3C1D">
        <w:trPr>
          <w:trHeight w:val="541"/>
        </w:trPr>
        <w:tc>
          <w:tcPr>
            <w:tcW w:w="9393" w:type="dxa"/>
            <w:gridSpan w:val="2"/>
            <w:tcBorders>
              <w:left w:val="double" w:sz="6" w:space="0" w:color="auto"/>
              <w:right w:val="double" w:sz="6" w:space="0" w:color="auto"/>
            </w:tcBorders>
          </w:tcPr>
          <w:p w14:paraId="6881A099" w14:textId="18EE6744" w:rsidR="00310548" w:rsidRDefault="00FC09C7" w:rsidP="004E170F">
            <w:pPr>
              <w:spacing w:before="0"/>
              <w:rPr>
                <w:rFonts w:asciiTheme="minorHAnsi" w:hAnsiTheme="minorHAnsi"/>
                <w:bCs/>
                <w:szCs w:val="24"/>
              </w:rPr>
            </w:pPr>
            <w:r w:rsidRPr="009D4264">
              <w:rPr>
                <w:rFonts w:ascii="Calibri" w:hAnsi="Calibri"/>
                <w:b/>
                <w:bCs/>
                <w:szCs w:val="24"/>
              </w:rPr>
              <w:t>Purpose/Objective:</w:t>
            </w:r>
            <w:r w:rsidRPr="009D4264">
              <w:rPr>
                <w:rFonts w:ascii="Calibri" w:hAnsi="Calibri"/>
                <w:szCs w:val="24"/>
              </w:rPr>
              <w:t xml:space="preserve">  </w:t>
            </w:r>
            <w:r w:rsidR="00D42AC2">
              <w:rPr>
                <w:rFonts w:asciiTheme="minorHAnsi" w:hAnsiTheme="minorHAnsi"/>
                <w:bCs/>
                <w:szCs w:val="24"/>
              </w:rPr>
              <w:t>According to Administrative Circular CA/270, WP 4</w:t>
            </w:r>
            <w:r w:rsidR="006674B1">
              <w:rPr>
                <w:rFonts w:asciiTheme="minorHAnsi" w:hAnsiTheme="minorHAnsi"/>
                <w:bCs/>
                <w:szCs w:val="24"/>
              </w:rPr>
              <w:t>C</w:t>
            </w:r>
            <w:r w:rsidR="004E170F">
              <w:rPr>
                <w:rFonts w:asciiTheme="minorHAnsi" w:hAnsiTheme="minorHAnsi"/>
                <w:bCs/>
                <w:szCs w:val="24"/>
              </w:rPr>
              <w:t xml:space="preserve"> </w:t>
            </w:r>
            <w:r w:rsidR="00D42AC2">
              <w:rPr>
                <w:rFonts w:asciiTheme="minorHAnsi" w:hAnsiTheme="minorHAnsi"/>
                <w:bCs/>
                <w:szCs w:val="24"/>
              </w:rPr>
              <w:t>has the r</w:t>
            </w:r>
            <w:r w:rsidR="00F029F8">
              <w:rPr>
                <w:rFonts w:asciiTheme="minorHAnsi" w:hAnsiTheme="minorHAnsi"/>
                <w:bCs/>
                <w:szCs w:val="24"/>
              </w:rPr>
              <w:t>ole</w:t>
            </w:r>
            <w:r w:rsidR="00D42AC2">
              <w:rPr>
                <w:rFonts w:asciiTheme="minorHAnsi" w:hAnsiTheme="minorHAnsi"/>
                <w:bCs/>
                <w:szCs w:val="24"/>
              </w:rPr>
              <w:t xml:space="preserve"> as </w:t>
            </w:r>
            <w:proofErr w:type="gramStart"/>
            <w:r w:rsidR="004F1965">
              <w:rPr>
                <w:rFonts w:asciiTheme="minorHAnsi" w:hAnsiTheme="minorHAnsi"/>
                <w:bCs/>
                <w:szCs w:val="24"/>
              </w:rPr>
              <w:t xml:space="preserve">the </w:t>
            </w:r>
            <w:r w:rsidR="00D42AC2" w:rsidRPr="00D56192">
              <w:rPr>
                <w:rFonts w:asciiTheme="minorHAnsi" w:hAnsiTheme="minorHAnsi"/>
                <w:bCs/>
                <w:szCs w:val="24"/>
              </w:rPr>
              <w:t xml:space="preserve"> </w:t>
            </w:r>
            <w:r w:rsidR="004F1965">
              <w:rPr>
                <w:rFonts w:asciiTheme="minorHAnsi" w:hAnsiTheme="minorHAnsi"/>
                <w:bCs/>
                <w:szCs w:val="24"/>
              </w:rPr>
              <w:t>responsible</w:t>
            </w:r>
            <w:proofErr w:type="gramEnd"/>
            <w:r w:rsidR="00D42AC2" w:rsidRPr="00D56192">
              <w:rPr>
                <w:rFonts w:asciiTheme="minorHAnsi" w:hAnsiTheme="minorHAnsi"/>
                <w:bCs/>
                <w:szCs w:val="24"/>
              </w:rPr>
              <w:t xml:space="preserve"> group</w:t>
            </w:r>
            <w:r w:rsidR="00D42AC2">
              <w:rPr>
                <w:rFonts w:asciiTheme="minorHAnsi" w:hAnsiTheme="minorHAnsi"/>
                <w:bCs/>
                <w:szCs w:val="24"/>
              </w:rPr>
              <w:t xml:space="preserve"> for WRC-27 Agenda item 1.</w:t>
            </w:r>
            <w:r w:rsidR="004F1965">
              <w:rPr>
                <w:rFonts w:asciiTheme="minorHAnsi" w:hAnsiTheme="minorHAnsi"/>
                <w:bCs/>
                <w:szCs w:val="24"/>
              </w:rPr>
              <w:t>13</w:t>
            </w:r>
            <w:r w:rsidR="007E523D">
              <w:rPr>
                <w:rFonts w:asciiTheme="minorHAnsi" w:hAnsiTheme="minorHAnsi"/>
                <w:bCs/>
                <w:szCs w:val="24"/>
              </w:rPr>
              <w:t>,</w:t>
            </w:r>
            <w:r w:rsidR="00D42AC2">
              <w:rPr>
                <w:rFonts w:asciiTheme="minorHAnsi" w:hAnsiTheme="minorHAnsi"/>
                <w:bCs/>
                <w:szCs w:val="24"/>
              </w:rPr>
              <w:t xml:space="preserve"> </w:t>
            </w:r>
            <w:r w:rsidR="00310548">
              <w:rPr>
                <w:rFonts w:asciiTheme="minorHAnsi" w:hAnsiTheme="minorHAnsi"/>
                <w:bCs/>
                <w:szCs w:val="24"/>
              </w:rPr>
              <w:t xml:space="preserve">which </w:t>
            </w:r>
            <w:r w:rsidR="006E1569">
              <w:rPr>
                <w:rFonts w:asciiTheme="minorHAnsi" w:hAnsiTheme="minorHAnsi"/>
                <w:bCs/>
                <w:szCs w:val="24"/>
              </w:rPr>
              <w:t>regards</w:t>
            </w:r>
            <w:r w:rsidR="00310548">
              <w:rPr>
                <w:rFonts w:asciiTheme="minorHAnsi" w:hAnsiTheme="minorHAnsi"/>
                <w:bCs/>
                <w:szCs w:val="24"/>
              </w:rPr>
              <w:t xml:space="preserve"> </w:t>
            </w:r>
            <w:r w:rsidR="006E1569" w:rsidRPr="006E1569">
              <w:rPr>
                <w:rFonts w:asciiTheme="minorHAnsi" w:hAnsiTheme="minorHAnsi"/>
                <w:bCs/>
                <w:szCs w:val="24"/>
              </w:rPr>
              <w:t>possible new allocations to the mobile-satellite service for direct connectivity between space stations and International Mobile Telecommunications (IMT)</w:t>
            </w:r>
            <w:r w:rsidR="006E1569">
              <w:rPr>
                <w:rFonts w:asciiTheme="minorHAnsi" w:hAnsiTheme="minorHAnsi"/>
                <w:bCs/>
                <w:szCs w:val="24"/>
              </w:rPr>
              <w:t xml:space="preserve"> in the frequency ranges 694/98 – 2700 </w:t>
            </w:r>
            <w:proofErr w:type="spellStart"/>
            <w:r w:rsidR="006E1569">
              <w:rPr>
                <w:rFonts w:asciiTheme="minorHAnsi" w:hAnsiTheme="minorHAnsi"/>
                <w:bCs/>
                <w:szCs w:val="24"/>
              </w:rPr>
              <w:t>MHz.</w:t>
            </w:r>
            <w:proofErr w:type="spellEnd"/>
          </w:p>
          <w:p w14:paraId="307B2760" w14:textId="5D482E02" w:rsidR="00290213" w:rsidRPr="009D4264" w:rsidRDefault="009D0D91" w:rsidP="00E1144A">
            <w:pPr>
              <w:spacing w:before="0"/>
              <w:rPr>
                <w:rFonts w:ascii="Calibri" w:hAnsi="Calibri"/>
                <w:szCs w:val="24"/>
              </w:rPr>
            </w:pPr>
            <w:r>
              <w:rPr>
                <w:rFonts w:asciiTheme="minorHAnsi" w:hAnsiTheme="minorHAnsi"/>
                <w:bCs/>
                <w:szCs w:val="24"/>
              </w:rPr>
              <w:t>If it is determined to be necessary for the October 2024 meeting of WP 4C</w:t>
            </w:r>
            <w:r w:rsidR="00057358">
              <w:rPr>
                <w:rFonts w:asciiTheme="minorHAnsi" w:hAnsiTheme="minorHAnsi"/>
                <w:bCs/>
                <w:szCs w:val="24"/>
              </w:rPr>
              <w:t>, a contribution will be prepared</w:t>
            </w:r>
            <w:r w:rsidR="00191B5E">
              <w:rPr>
                <w:rFonts w:asciiTheme="minorHAnsi" w:hAnsiTheme="minorHAnsi"/>
                <w:bCs/>
                <w:szCs w:val="24"/>
              </w:rPr>
              <w:t xml:space="preserve"> which addresses the Annexes 6 and 7 of the Chairman’s Report of the April 2024 meeting, along with a proposed organization for the joint </w:t>
            </w:r>
            <w:r w:rsidR="006609B8">
              <w:rPr>
                <w:rFonts w:asciiTheme="minorHAnsi" w:hAnsiTheme="minorHAnsi"/>
                <w:bCs/>
                <w:szCs w:val="24"/>
              </w:rPr>
              <w:t xml:space="preserve">WPs 4C/5D sessions </w:t>
            </w:r>
            <w:r w:rsidR="00A0155D">
              <w:rPr>
                <w:rFonts w:asciiTheme="minorHAnsi" w:hAnsiTheme="minorHAnsi"/>
                <w:bCs/>
                <w:szCs w:val="24"/>
              </w:rPr>
              <w:t>which will occur in the overlapping meeting days of these two groups.</w:t>
            </w:r>
          </w:p>
        </w:tc>
      </w:tr>
      <w:tr w:rsidR="00FC09C7" w:rsidRPr="008A5AF1" w14:paraId="1AF72F1D" w14:textId="77777777" w:rsidTr="002A4A58">
        <w:trPr>
          <w:trHeight w:val="1173"/>
        </w:trPr>
        <w:tc>
          <w:tcPr>
            <w:tcW w:w="9393" w:type="dxa"/>
            <w:gridSpan w:val="2"/>
            <w:tcBorders>
              <w:left w:val="double" w:sz="6" w:space="0" w:color="auto"/>
              <w:bottom w:val="single" w:sz="12" w:space="0" w:color="auto"/>
              <w:right w:val="double" w:sz="6" w:space="0" w:color="auto"/>
            </w:tcBorders>
          </w:tcPr>
          <w:p w14:paraId="41EB1E7C" w14:textId="18D0708B" w:rsidR="00D56192" w:rsidRDefault="00FC09C7" w:rsidP="00EC3C1D">
            <w:pPr>
              <w:pStyle w:val="enumlev2"/>
              <w:ind w:left="0" w:firstLine="0"/>
              <w:jc w:val="both"/>
              <w:rPr>
                <w:rFonts w:asciiTheme="minorHAnsi" w:hAnsiTheme="minorHAnsi"/>
                <w:bCs/>
                <w:szCs w:val="24"/>
              </w:rPr>
            </w:pPr>
            <w:r w:rsidRPr="009D4264">
              <w:rPr>
                <w:rFonts w:asciiTheme="minorHAnsi" w:hAnsiTheme="minorHAnsi"/>
                <w:b/>
                <w:bCs/>
                <w:szCs w:val="24"/>
              </w:rPr>
              <w:t>Abstract:</w:t>
            </w:r>
            <w:r w:rsidRPr="009D4264">
              <w:rPr>
                <w:rFonts w:asciiTheme="minorHAnsi" w:hAnsiTheme="minorHAnsi"/>
                <w:bCs/>
                <w:szCs w:val="24"/>
              </w:rPr>
              <w:t xml:space="preserve">  </w:t>
            </w:r>
          </w:p>
          <w:p w14:paraId="128BDF03" w14:textId="1F14FC64" w:rsidR="00FC09C7" w:rsidRPr="009D4264" w:rsidRDefault="00FC09C7" w:rsidP="00EC3C1D">
            <w:pPr>
              <w:pStyle w:val="enumlev2"/>
              <w:ind w:left="0" w:firstLine="0"/>
              <w:jc w:val="both"/>
              <w:rPr>
                <w:rFonts w:ascii="Arial" w:hAnsi="Arial" w:cs="Arial"/>
                <w:color w:val="444444"/>
                <w:sz w:val="18"/>
                <w:szCs w:val="18"/>
                <w:shd w:val="clear" w:color="auto" w:fill="FFFFFF"/>
              </w:rPr>
            </w:pPr>
            <w:r>
              <w:rPr>
                <w:rFonts w:asciiTheme="minorHAnsi" w:hAnsiTheme="minorHAnsi"/>
                <w:bCs/>
                <w:szCs w:val="24"/>
              </w:rPr>
              <w:t xml:space="preserve">Contribution </w:t>
            </w:r>
            <w:r w:rsidR="00945D80">
              <w:rPr>
                <w:rFonts w:asciiTheme="minorHAnsi" w:hAnsiTheme="minorHAnsi"/>
                <w:bCs/>
                <w:szCs w:val="24"/>
              </w:rPr>
              <w:t xml:space="preserve">provides edits and additions to </w:t>
            </w:r>
            <w:r w:rsidR="006A21A9">
              <w:rPr>
                <w:rFonts w:asciiTheme="minorHAnsi" w:hAnsiTheme="minorHAnsi"/>
                <w:bCs/>
                <w:szCs w:val="24"/>
              </w:rPr>
              <w:t>Docs. 4</w:t>
            </w:r>
            <w:r w:rsidR="00976F1E">
              <w:rPr>
                <w:rFonts w:asciiTheme="minorHAnsi" w:hAnsiTheme="minorHAnsi"/>
                <w:bCs/>
                <w:szCs w:val="24"/>
              </w:rPr>
              <w:t>C</w:t>
            </w:r>
            <w:r w:rsidR="006A21A9">
              <w:rPr>
                <w:rFonts w:asciiTheme="minorHAnsi" w:hAnsiTheme="minorHAnsi"/>
                <w:bCs/>
                <w:szCs w:val="24"/>
              </w:rPr>
              <w:t>/</w:t>
            </w:r>
            <w:r w:rsidR="00523FA1">
              <w:rPr>
                <w:rFonts w:asciiTheme="minorHAnsi" w:hAnsiTheme="minorHAnsi"/>
                <w:bCs/>
                <w:szCs w:val="24"/>
              </w:rPr>
              <w:t>77</w:t>
            </w:r>
            <w:r w:rsidR="006A21A9">
              <w:rPr>
                <w:rFonts w:asciiTheme="minorHAnsi" w:hAnsiTheme="minorHAnsi"/>
                <w:bCs/>
                <w:szCs w:val="24"/>
              </w:rPr>
              <w:t xml:space="preserve">(Annex </w:t>
            </w:r>
            <w:r w:rsidR="00057445">
              <w:rPr>
                <w:rFonts w:asciiTheme="minorHAnsi" w:hAnsiTheme="minorHAnsi"/>
                <w:bCs/>
                <w:szCs w:val="24"/>
              </w:rPr>
              <w:t>6</w:t>
            </w:r>
            <w:r w:rsidR="006A21A9">
              <w:rPr>
                <w:rFonts w:asciiTheme="minorHAnsi" w:hAnsiTheme="minorHAnsi"/>
                <w:bCs/>
                <w:szCs w:val="24"/>
              </w:rPr>
              <w:t>)</w:t>
            </w:r>
            <w:r w:rsidR="0020295D">
              <w:rPr>
                <w:rFonts w:asciiTheme="minorHAnsi" w:hAnsiTheme="minorHAnsi"/>
                <w:bCs/>
                <w:szCs w:val="24"/>
              </w:rPr>
              <w:t>, "</w:t>
            </w:r>
            <w:r w:rsidR="00923CCF" w:rsidRPr="00923CCF">
              <w:rPr>
                <w:rFonts w:asciiTheme="minorHAnsi" w:hAnsiTheme="minorHAnsi"/>
                <w:bCs/>
                <w:szCs w:val="24"/>
              </w:rPr>
              <w:t>Work plan for WRC-27 agenda item 1.13</w:t>
            </w:r>
            <w:r w:rsidR="00847794">
              <w:rPr>
                <w:rFonts w:asciiTheme="minorHAnsi" w:hAnsiTheme="minorHAnsi"/>
                <w:bCs/>
                <w:szCs w:val="24"/>
              </w:rPr>
              <w:t xml:space="preserve">”, and </w:t>
            </w:r>
            <w:r w:rsidR="00057445">
              <w:rPr>
                <w:rFonts w:asciiTheme="minorHAnsi" w:hAnsiTheme="minorHAnsi"/>
                <w:bCs/>
                <w:szCs w:val="24"/>
              </w:rPr>
              <w:t>4C/77</w:t>
            </w:r>
            <w:r w:rsidR="00847794">
              <w:rPr>
                <w:rFonts w:asciiTheme="minorHAnsi" w:hAnsiTheme="minorHAnsi"/>
                <w:bCs/>
                <w:szCs w:val="24"/>
              </w:rPr>
              <w:t xml:space="preserve">(Annex </w:t>
            </w:r>
            <w:r w:rsidR="00342702">
              <w:rPr>
                <w:rFonts w:asciiTheme="minorHAnsi" w:hAnsiTheme="minorHAnsi"/>
                <w:bCs/>
                <w:szCs w:val="24"/>
              </w:rPr>
              <w:t>7</w:t>
            </w:r>
            <w:r w:rsidR="00847794">
              <w:rPr>
                <w:rFonts w:asciiTheme="minorHAnsi" w:hAnsiTheme="minorHAnsi"/>
                <w:bCs/>
                <w:szCs w:val="24"/>
              </w:rPr>
              <w:t>),</w:t>
            </w:r>
            <w:r w:rsidR="004E0285">
              <w:rPr>
                <w:rFonts w:asciiTheme="minorHAnsi" w:hAnsiTheme="minorHAnsi"/>
                <w:bCs/>
                <w:szCs w:val="24"/>
              </w:rPr>
              <w:t xml:space="preserve"> “</w:t>
            </w:r>
            <w:r w:rsidR="002A4A58" w:rsidRPr="002A4A58">
              <w:rPr>
                <w:rFonts w:asciiTheme="minorHAnsi" w:hAnsiTheme="minorHAnsi"/>
                <w:bCs/>
                <w:szCs w:val="24"/>
              </w:rPr>
              <w:t>Elements for working document toward supporting WRC-27 agenda item 1.13</w:t>
            </w:r>
            <w:r w:rsidR="00A53B27">
              <w:rPr>
                <w:rFonts w:asciiTheme="minorHAnsi" w:hAnsiTheme="minorHAnsi"/>
                <w:bCs/>
                <w:szCs w:val="24"/>
              </w:rPr>
              <w:t>”</w:t>
            </w:r>
            <w:r w:rsidR="002A4A58">
              <w:rPr>
                <w:rFonts w:asciiTheme="minorHAnsi" w:hAnsiTheme="minorHAnsi"/>
                <w:bCs/>
                <w:szCs w:val="24"/>
              </w:rPr>
              <w:t xml:space="preserve">, and a proposed organization </w:t>
            </w:r>
            <w:r w:rsidR="00745E8C">
              <w:rPr>
                <w:rFonts w:asciiTheme="minorHAnsi" w:hAnsiTheme="minorHAnsi"/>
                <w:bCs/>
                <w:szCs w:val="24"/>
              </w:rPr>
              <w:t>for the joint sessions of WPs 4C/5D which are to take place during the October 2024 meetings</w:t>
            </w:r>
            <w:r w:rsidR="007101D2">
              <w:rPr>
                <w:rFonts w:asciiTheme="minorHAnsi" w:hAnsiTheme="minorHAnsi"/>
                <w:bCs/>
                <w:szCs w:val="24"/>
              </w:rPr>
              <w:t xml:space="preserve">, taking into account </w:t>
            </w:r>
            <w:proofErr w:type="gramStart"/>
            <w:r w:rsidR="007101D2">
              <w:rPr>
                <w:rFonts w:asciiTheme="minorHAnsi" w:hAnsiTheme="minorHAnsi"/>
                <w:bCs/>
                <w:szCs w:val="24"/>
              </w:rPr>
              <w:t>repl</w:t>
            </w:r>
            <w:r w:rsidR="00DA1767">
              <w:rPr>
                <w:rFonts w:asciiTheme="minorHAnsi" w:hAnsiTheme="minorHAnsi"/>
                <w:bCs/>
                <w:szCs w:val="24"/>
              </w:rPr>
              <w:t>y</w:t>
            </w:r>
            <w:proofErr w:type="gramEnd"/>
            <w:r w:rsidR="007101D2">
              <w:rPr>
                <w:rFonts w:asciiTheme="minorHAnsi" w:hAnsiTheme="minorHAnsi"/>
                <w:bCs/>
                <w:szCs w:val="24"/>
              </w:rPr>
              <w:t xml:space="preserve"> liaison statements in Docs. </w:t>
            </w:r>
            <w:r w:rsidR="00DA1767">
              <w:rPr>
                <w:rFonts w:asciiTheme="minorHAnsi" w:hAnsiTheme="minorHAnsi"/>
                <w:bCs/>
                <w:szCs w:val="24"/>
              </w:rPr>
              <w:t xml:space="preserve">4C/83, 4C/88, </w:t>
            </w:r>
            <w:r w:rsidR="007101D2">
              <w:rPr>
                <w:rFonts w:asciiTheme="minorHAnsi" w:hAnsiTheme="minorHAnsi"/>
                <w:bCs/>
                <w:szCs w:val="24"/>
              </w:rPr>
              <w:t>4C/96</w:t>
            </w:r>
            <w:r w:rsidR="00745E8C">
              <w:rPr>
                <w:rFonts w:asciiTheme="minorHAnsi" w:hAnsiTheme="minorHAnsi"/>
                <w:bCs/>
                <w:szCs w:val="24"/>
              </w:rPr>
              <w:t>.</w:t>
            </w:r>
            <w:r w:rsidR="00DA1767">
              <w:rPr>
                <w:rFonts w:asciiTheme="minorHAnsi" w:hAnsiTheme="minorHAnsi"/>
                <w:bCs/>
                <w:szCs w:val="24"/>
              </w:rPr>
              <w:t xml:space="preserve"> (If necessary additional </w:t>
            </w:r>
            <w:proofErr w:type="gramStart"/>
            <w:r w:rsidR="00DA1767">
              <w:rPr>
                <w:rFonts w:asciiTheme="minorHAnsi" w:hAnsiTheme="minorHAnsi"/>
                <w:bCs/>
                <w:szCs w:val="24"/>
              </w:rPr>
              <w:t>reply</w:t>
            </w:r>
            <w:proofErr w:type="gramEnd"/>
            <w:r w:rsidR="00DA1767">
              <w:rPr>
                <w:rFonts w:asciiTheme="minorHAnsi" w:hAnsiTheme="minorHAnsi"/>
                <w:bCs/>
                <w:szCs w:val="24"/>
              </w:rPr>
              <w:t xml:space="preserve"> liaison statements </w:t>
            </w:r>
            <w:r w:rsidR="00042CF5">
              <w:rPr>
                <w:rFonts w:asciiTheme="minorHAnsi" w:hAnsiTheme="minorHAnsi"/>
                <w:bCs/>
                <w:szCs w:val="24"/>
              </w:rPr>
              <w:t xml:space="preserve">from WP 4C </w:t>
            </w:r>
            <w:r w:rsidR="00DA1767">
              <w:rPr>
                <w:rFonts w:asciiTheme="minorHAnsi" w:hAnsiTheme="minorHAnsi"/>
                <w:bCs/>
                <w:szCs w:val="24"/>
              </w:rPr>
              <w:t>will likewise be proposed.)</w:t>
            </w:r>
          </w:p>
        </w:tc>
      </w:tr>
    </w:tbl>
    <w:p w14:paraId="17D727C8" w14:textId="77777777" w:rsidR="00FC09C7" w:rsidRDefault="00FC09C7" w:rsidP="00FC09C7">
      <w:pPr>
        <w:rPr>
          <w:szCs w:val="24"/>
        </w:rPr>
      </w:pPr>
      <w:r>
        <w:rPr>
          <w:szCs w:val="24"/>
        </w:rPr>
        <w:t xml:space="preserve"> </w:t>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77D21" w:rsidRPr="00715835" w14:paraId="7E897F49" w14:textId="77777777" w:rsidTr="00B31B53">
        <w:trPr>
          <w:cantSplit/>
        </w:trPr>
        <w:tc>
          <w:tcPr>
            <w:tcW w:w="6487" w:type="dxa"/>
            <w:vAlign w:val="center"/>
          </w:tcPr>
          <w:p w14:paraId="14435C97" w14:textId="77777777" w:rsidR="00477D21" w:rsidRPr="00715835" w:rsidRDefault="00477D21" w:rsidP="00B31B53">
            <w:pPr>
              <w:shd w:val="solid" w:color="FFFFFF" w:fill="FFFFFF"/>
              <w:spacing w:before="0"/>
              <w:rPr>
                <w:rFonts w:ascii="Verdana" w:hAnsi="Verdana" w:cs="Times New Roman Bold"/>
                <w:b/>
                <w:bCs/>
                <w:sz w:val="26"/>
                <w:szCs w:val="26"/>
              </w:rPr>
            </w:pPr>
            <w:r w:rsidRPr="00715835">
              <w:rPr>
                <w:rFonts w:ascii="Verdana" w:hAnsi="Verdana" w:cs="Times New Roman Bold"/>
                <w:b/>
                <w:bCs/>
                <w:sz w:val="26"/>
                <w:szCs w:val="26"/>
              </w:rPr>
              <w:lastRenderedPageBreak/>
              <w:t>Radiocommunication Study Groups</w:t>
            </w:r>
          </w:p>
        </w:tc>
        <w:tc>
          <w:tcPr>
            <w:tcW w:w="3402" w:type="dxa"/>
          </w:tcPr>
          <w:p w14:paraId="7743C92B" w14:textId="77777777" w:rsidR="00477D21" w:rsidRPr="00715835" w:rsidRDefault="00477D21" w:rsidP="00B31B53">
            <w:pPr>
              <w:shd w:val="solid" w:color="FFFFFF" w:fill="FFFFFF"/>
              <w:spacing w:before="0" w:line="240" w:lineRule="atLeast"/>
            </w:pPr>
            <w:r w:rsidRPr="00715835">
              <w:rPr>
                <w:noProof/>
                <w:lang w:eastAsia="en-GB"/>
              </w:rPr>
              <w:drawing>
                <wp:inline distT="0" distB="0" distL="0" distR="0" wp14:anchorId="0BA36E24" wp14:editId="0AF6FF05">
                  <wp:extent cx="765175" cy="765175"/>
                  <wp:effectExtent l="0" t="0" r="0" b="0"/>
                  <wp:docPr id="358936920" name="Picture 35893692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936920" name="Picture 358936920"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77D21" w:rsidRPr="00715835" w14:paraId="7C4CAC93" w14:textId="77777777" w:rsidTr="00B31B53">
        <w:trPr>
          <w:cantSplit/>
        </w:trPr>
        <w:tc>
          <w:tcPr>
            <w:tcW w:w="6487" w:type="dxa"/>
            <w:tcBorders>
              <w:bottom w:val="single" w:sz="12" w:space="0" w:color="auto"/>
            </w:tcBorders>
          </w:tcPr>
          <w:p w14:paraId="7BE51FB5" w14:textId="77777777" w:rsidR="00477D21" w:rsidRPr="00715835" w:rsidRDefault="00477D21" w:rsidP="00B31B53">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FFE5D44" w14:textId="77777777" w:rsidR="00477D21" w:rsidRPr="00715835" w:rsidRDefault="00477D21" w:rsidP="00B31B53">
            <w:pPr>
              <w:shd w:val="solid" w:color="FFFFFF" w:fill="FFFFFF"/>
              <w:spacing w:before="0" w:after="48" w:line="240" w:lineRule="atLeast"/>
              <w:rPr>
                <w:sz w:val="22"/>
                <w:szCs w:val="22"/>
              </w:rPr>
            </w:pPr>
          </w:p>
        </w:tc>
      </w:tr>
      <w:tr w:rsidR="00477D21" w:rsidRPr="00715835" w14:paraId="7585CB9D" w14:textId="77777777" w:rsidTr="00B31B53">
        <w:trPr>
          <w:cantSplit/>
        </w:trPr>
        <w:tc>
          <w:tcPr>
            <w:tcW w:w="6487" w:type="dxa"/>
            <w:tcBorders>
              <w:top w:val="single" w:sz="12" w:space="0" w:color="auto"/>
            </w:tcBorders>
          </w:tcPr>
          <w:p w14:paraId="2485906B" w14:textId="77777777" w:rsidR="00477D21" w:rsidRPr="00715835" w:rsidRDefault="00477D21" w:rsidP="00B31B53">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3022D04" w14:textId="77777777" w:rsidR="00477D21" w:rsidRPr="00715835" w:rsidRDefault="00477D21" w:rsidP="00B31B53">
            <w:pPr>
              <w:shd w:val="solid" w:color="FFFFFF" w:fill="FFFFFF"/>
              <w:spacing w:before="0" w:after="48" w:line="240" w:lineRule="atLeast"/>
            </w:pPr>
          </w:p>
        </w:tc>
      </w:tr>
      <w:tr w:rsidR="00477D21" w:rsidRPr="00715835" w14:paraId="51411C7F" w14:textId="77777777" w:rsidTr="00B31B53">
        <w:trPr>
          <w:cantSplit/>
        </w:trPr>
        <w:tc>
          <w:tcPr>
            <w:tcW w:w="6487" w:type="dxa"/>
            <w:vMerge w:val="restart"/>
          </w:tcPr>
          <w:p w14:paraId="28E14C15" w14:textId="77777777" w:rsidR="00477D21" w:rsidRPr="00EF7A9C" w:rsidRDefault="00477D21" w:rsidP="00B31B53">
            <w:pPr>
              <w:shd w:val="solid" w:color="FFFFFF" w:fill="FFFFFF"/>
              <w:tabs>
                <w:tab w:val="clear" w:pos="1134"/>
                <w:tab w:val="clear" w:pos="1871"/>
                <w:tab w:val="clear" w:pos="2268"/>
              </w:tabs>
              <w:spacing w:before="0" w:after="240"/>
              <w:ind w:left="1134" w:hanging="1134"/>
              <w:rPr>
                <w:rFonts w:ascii="Verdana" w:hAnsi="Verdana"/>
                <w:sz w:val="20"/>
              </w:rPr>
            </w:pPr>
            <w:r w:rsidRPr="00EF7A9C">
              <w:rPr>
                <w:rFonts w:ascii="Verdana" w:hAnsi="Verdana"/>
                <w:sz w:val="20"/>
              </w:rPr>
              <w:t>Received:</w:t>
            </w:r>
            <w:r w:rsidRPr="00EF7A9C">
              <w:rPr>
                <w:rFonts w:ascii="Verdana" w:hAnsi="Verdana"/>
                <w:sz w:val="20"/>
              </w:rPr>
              <w:tab/>
            </w:r>
            <w:proofErr w:type="spellStart"/>
            <w:r>
              <w:rPr>
                <w:rFonts w:ascii="Verdana" w:hAnsi="Verdana"/>
                <w:sz w:val="20"/>
              </w:rPr>
              <w:t>Xx</w:t>
            </w:r>
            <w:proofErr w:type="spellEnd"/>
            <w:r>
              <w:rPr>
                <w:rFonts w:ascii="Verdana" w:hAnsi="Verdana"/>
                <w:sz w:val="20"/>
              </w:rPr>
              <w:t xml:space="preserve"> </w:t>
            </w:r>
            <w:proofErr w:type="spellStart"/>
            <w:r>
              <w:rPr>
                <w:rFonts w:ascii="Verdana" w:hAnsi="Verdana"/>
                <w:sz w:val="20"/>
              </w:rPr>
              <w:t>Yyyy</w:t>
            </w:r>
            <w:proofErr w:type="spellEnd"/>
            <w:r w:rsidRPr="00EF7A9C">
              <w:rPr>
                <w:rFonts w:ascii="Verdana" w:hAnsi="Verdana"/>
                <w:sz w:val="20"/>
              </w:rPr>
              <w:t xml:space="preserve"> 20</w:t>
            </w:r>
            <w:r>
              <w:rPr>
                <w:rFonts w:ascii="Verdana" w:hAnsi="Verdana"/>
                <w:sz w:val="20"/>
              </w:rPr>
              <w:t>24</w:t>
            </w:r>
          </w:p>
          <w:p w14:paraId="663099D1" w14:textId="028412F0" w:rsidR="00477D21" w:rsidRPr="00715835" w:rsidRDefault="00477D21" w:rsidP="00477D21">
            <w:pPr>
              <w:shd w:val="solid" w:color="FFFFFF" w:fill="FFFFFF"/>
              <w:tabs>
                <w:tab w:val="clear" w:pos="1134"/>
                <w:tab w:val="clear" w:pos="1871"/>
                <w:tab w:val="clear" w:pos="2268"/>
              </w:tabs>
              <w:spacing w:before="0" w:after="240"/>
              <w:ind w:left="1134" w:hanging="1134"/>
              <w:rPr>
                <w:rFonts w:ascii="Verdana" w:hAnsi="Verdana"/>
                <w:sz w:val="20"/>
              </w:rPr>
            </w:pPr>
            <w:r w:rsidRPr="00715835">
              <w:rPr>
                <w:rFonts w:ascii="Verdana" w:hAnsi="Verdana"/>
                <w:sz w:val="20"/>
              </w:rPr>
              <w:t xml:space="preserve">Subject: </w:t>
            </w:r>
            <w:r w:rsidRPr="00715835">
              <w:rPr>
                <w:rFonts w:ascii="Verdana" w:hAnsi="Verdana"/>
                <w:sz w:val="20"/>
              </w:rPr>
              <w:tab/>
            </w:r>
            <w:r>
              <w:rPr>
                <w:rFonts w:ascii="Verdana" w:hAnsi="Verdana"/>
                <w:sz w:val="20"/>
              </w:rPr>
              <w:t>Resolution 253(WRC-23)</w:t>
            </w:r>
          </w:p>
        </w:tc>
        <w:tc>
          <w:tcPr>
            <w:tcW w:w="3402" w:type="dxa"/>
          </w:tcPr>
          <w:p w14:paraId="7189DF1C" w14:textId="3F2F0336" w:rsidR="00477D21" w:rsidRPr="00715835" w:rsidRDefault="00477D21" w:rsidP="00B31B53">
            <w:pPr>
              <w:shd w:val="solid" w:color="FFFFFF" w:fill="FFFFFF"/>
              <w:spacing w:before="0" w:line="240" w:lineRule="atLeast"/>
              <w:rPr>
                <w:rFonts w:ascii="Verdana" w:hAnsi="Verdana"/>
                <w:sz w:val="20"/>
                <w:lang w:eastAsia="zh-CN"/>
              </w:rPr>
            </w:pPr>
            <w:r w:rsidRPr="00715835">
              <w:rPr>
                <w:rFonts w:ascii="Verdana" w:hAnsi="Verdana"/>
                <w:b/>
                <w:sz w:val="20"/>
                <w:lang w:eastAsia="zh-CN"/>
              </w:rPr>
              <w:t xml:space="preserve">Document </w:t>
            </w:r>
            <w:r>
              <w:rPr>
                <w:rFonts w:ascii="Verdana" w:hAnsi="Verdana"/>
                <w:b/>
                <w:sz w:val="20"/>
                <w:lang w:eastAsia="zh-CN"/>
              </w:rPr>
              <w:t>US4C-</w:t>
            </w:r>
            <w:r>
              <w:rPr>
                <w:rFonts w:ascii="Verdana" w:hAnsi="Verdana"/>
                <w:b/>
                <w:sz w:val="20"/>
                <w:lang w:eastAsia="zh-CN"/>
              </w:rPr>
              <w:t>20</w:t>
            </w:r>
          </w:p>
        </w:tc>
      </w:tr>
      <w:tr w:rsidR="00477D21" w:rsidRPr="00715835" w14:paraId="0394AD0D" w14:textId="77777777" w:rsidTr="00B31B53">
        <w:trPr>
          <w:cantSplit/>
        </w:trPr>
        <w:tc>
          <w:tcPr>
            <w:tcW w:w="6487" w:type="dxa"/>
            <w:vMerge/>
          </w:tcPr>
          <w:p w14:paraId="49EF208F" w14:textId="77777777" w:rsidR="00477D21" w:rsidRPr="00715835" w:rsidRDefault="00477D21" w:rsidP="00B31B53">
            <w:pPr>
              <w:spacing w:before="60"/>
              <w:jc w:val="center"/>
              <w:rPr>
                <w:b/>
                <w:smallCaps/>
                <w:sz w:val="32"/>
                <w:lang w:eastAsia="zh-CN"/>
              </w:rPr>
            </w:pPr>
          </w:p>
        </w:tc>
        <w:tc>
          <w:tcPr>
            <w:tcW w:w="3402" w:type="dxa"/>
          </w:tcPr>
          <w:p w14:paraId="75C0E16B" w14:textId="5DC1469F" w:rsidR="00477D21" w:rsidRPr="00715835" w:rsidRDefault="00477D21" w:rsidP="00B31B53">
            <w:pPr>
              <w:shd w:val="solid" w:color="FFFFFF" w:fill="FFFFFF"/>
              <w:spacing w:before="0" w:line="240" w:lineRule="atLeast"/>
              <w:rPr>
                <w:rFonts w:ascii="Verdana" w:hAnsi="Verdana"/>
                <w:sz w:val="20"/>
                <w:lang w:eastAsia="zh-CN"/>
              </w:rPr>
            </w:pPr>
            <w:r>
              <w:rPr>
                <w:rFonts w:ascii="Verdana" w:hAnsi="Verdana"/>
                <w:b/>
                <w:sz w:val="20"/>
                <w:lang w:eastAsia="zh-CN"/>
              </w:rPr>
              <w:t>12 July</w:t>
            </w:r>
            <w:r>
              <w:rPr>
                <w:rFonts w:ascii="Verdana" w:hAnsi="Verdana"/>
                <w:b/>
                <w:sz w:val="20"/>
                <w:lang w:eastAsia="zh-CN"/>
              </w:rPr>
              <w:t xml:space="preserve"> 2024</w:t>
            </w:r>
          </w:p>
        </w:tc>
      </w:tr>
      <w:tr w:rsidR="00477D21" w:rsidRPr="00715835" w14:paraId="6932B823" w14:textId="77777777" w:rsidTr="00B31B53">
        <w:trPr>
          <w:cantSplit/>
        </w:trPr>
        <w:tc>
          <w:tcPr>
            <w:tcW w:w="6487" w:type="dxa"/>
            <w:vMerge/>
          </w:tcPr>
          <w:p w14:paraId="79BF83D7" w14:textId="77777777" w:rsidR="00477D21" w:rsidRPr="00715835" w:rsidRDefault="00477D21" w:rsidP="00B31B53">
            <w:pPr>
              <w:spacing w:before="60"/>
              <w:jc w:val="center"/>
              <w:rPr>
                <w:b/>
                <w:smallCaps/>
                <w:sz w:val="32"/>
                <w:lang w:eastAsia="zh-CN"/>
              </w:rPr>
            </w:pPr>
          </w:p>
        </w:tc>
        <w:tc>
          <w:tcPr>
            <w:tcW w:w="3402" w:type="dxa"/>
          </w:tcPr>
          <w:p w14:paraId="4331D12E" w14:textId="77777777" w:rsidR="00477D21" w:rsidRPr="00715835" w:rsidRDefault="00477D21" w:rsidP="00B31B53">
            <w:pPr>
              <w:shd w:val="solid" w:color="FFFFFF" w:fill="FFFFFF"/>
              <w:spacing w:before="0" w:line="240" w:lineRule="atLeast"/>
              <w:rPr>
                <w:rFonts w:ascii="Verdana" w:eastAsia="SimSun" w:hAnsi="Verdana"/>
                <w:sz w:val="20"/>
                <w:lang w:eastAsia="zh-CN"/>
              </w:rPr>
            </w:pPr>
            <w:r w:rsidRPr="00715835">
              <w:rPr>
                <w:rFonts w:ascii="Verdana" w:eastAsia="SimSun" w:hAnsi="Verdana"/>
                <w:b/>
                <w:sz w:val="20"/>
                <w:lang w:eastAsia="zh-CN"/>
              </w:rPr>
              <w:t>English only</w:t>
            </w:r>
          </w:p>
        </w:tc>
      </w:tr>
      <w:tr w:rsidR="00477D21" w:rsidRPr="00715835" w14:paraId="74ACD536" w14:textId="77777777" w:rsidTr="00B31B53">
        <w:trPr>
          <w:cantSplit/>
        </w:trPr>
        <w:tc>
          <w:tcPr>
            <w:tcW w:w="9889" w:type="dxa"/>
            <w:gridSpan w:val="2"/>
          </w:tcPr>
          <w:p w14:paraId="59CEFC2B" w14:textId="77777777" w:rsidR="00477D21" w:rsidRPr="00715835" w:rsidRDefault="00477D21" w:rsidP="00B31B53">
            <w:pPr>
              <w:pStyle w:val="Source"/>
              <w:rPr>
                <w:lang w:eastAsia="zh-CN"/>
              </w:rPr>
            </w:pPr>
            <w:r w:rsidRPr="00715835">
              <w:rPr>
                <w:lang w:eastAsia="zh-CN"/>
              </w:rPr>
              <w:t>United States of America</w:t>
            </w:r>
          </w:p>
        </w:tc>
      </w:tr>
      <w:tr w:rsidR="00477D21" w:rsidRPr="00105920" w14:paraId="2F656DCE" w14:textId="77777777" w:rsidTr="00B31B53">
        <w:trPr>
          <w:cantSplit/>
        </w:trPr>
        <w:tc>
          <w:tcPr>
            <w:tcW w:w="9889" w:type="dxa"/>
            <w:gridSpan w:val="2"/>
          </w:tcPr>
          <w:p w14:paraId="257C5F6C" w14:textId="7ACAC7D6" w:rsidR="00477D21" w:rsidRPr="00477D21" w:rsidRDefault="00477D21" w:rsidP="00B31B53">
            <w:pPr>
              <w:pStyle w:val="Title1"/>
              <w:rPr>
                <w:sz w:val="24"/>
                <w:szCs w:val="24"/>
              </w:rPr>
            </w:pPr>
            <w:r w:rsidRPr="00477D21">
              <w:rPr>
                <w:bCs/>
                <w:sz w:val="24"/>
                <w:szCs w:val="24"/>
              </w:rPr>
              <w:t>Proposed Edits/Amendments to Documents 4C/77, Annexes 6 and 7, and proposed organization for Joint WPs 4C/5D sessions on Agenda item 1.13</w:t>
            </w:r>
          </w:p>
        </w:tc>
      </w:tr>
    </w:tbl>
    <w:p w14:paraId="61323AD2" w14:textId="77777777" w:rsidR="00477D21" w:rsidRDefault="00477D21" w:rsidP="00477D21">
      <w:pPr>
        <w:spacing w:before="360"/>
        <w:rPr>
          <w:u w:val="single"/>
        </w:rPr>
      </w:pPr>
    </w:p>
    <w:p w14:paraId="5F0772F6" w14:textId="77777777" w:rsidR="00477D21" w:rsidRPr="00C54B0C" w:rsidRDefault="00477D21" w:rsidP="00477D21">
      <w:pPr>
        <w:spacing w:before="360"/>
        <w:rPr>
          <w:sz w:val="28"/>
          <w:szCs w:val="28"/>
          <w:u w:val="single"/>
        </w:rPr>
      </w:pPr>
      <w:r w:rsidRPr="00C54B0C">
        <w:rPr>
          <w:sz w:val="28"/>
          <w:szCs w:val="28"/>
          <w:u w:val="single"/>
        </w:rPr>
        <w:t>Introduction</w:t>
      </w:r>
    </w:p>
    <w:p w14:paraId="3BD23E0E" w14:textId="77777777" w:rsidR="00477D21" w:rsidRDefault="00477D21" w:rsidP="00477D21">
      <w:pPr>
        <w:rPr>
          <w:szCs w:val="24"/>
        </w:rPr>
      </w:pPr>
      <w:r w:rsidRPr="00C54B0C">
        <w:rPr>
          <w:bCs/>
          <w:szCs w:val="24"/>
        </w:rPr>
        <w:t xml:space="preserve">As determined by the CPM27-1 meeting (18-19 December 2023, Dubai) and according to Administrative Circular </w:t>
      </w:r>
      <w:hyperlink r:id="rId10" w:history="1">
        <w:r w:rsidRPr="00ED62F4">
          <w:rPr>
            <w:rStyle w:val="Hyperlink"/>
            <w:bCs/>
            <w:szCs w:val="24"/>
          </w:rPr>
          <w:t>CA/270</w:t>
        </w:r>
      </w:hyperlink>
      <w:r w:rsidRPr="00C54B0C">
        <w:rPr>
          <w:bCs/>
          <w:szCs w:val="24"/>
        </w:rPr>
        <w:t xml:space="preserve">, WP 4C has the role as the responsible group for WRC-27 Agenda item 1.13 with regards to undertaking sharing/compatibility studies and developing draft text for the CPM Report to WRC-27. </w:t>
      </w:r>
      <w:r w:rsidRPr="00C54B0C">
        <w:rPr>
          <w:szCs w:val="24"/>
        </w:rPr>
        <w:t xml:space="preserve">Agenda item 1.13 is to investigate potential regulatory measures, including possible new allocations to the MSS, for direct connectivity between space stations and IMT user equipment to </w:t>
      </w:r>
      <w:r>
        <w:rPr>
          <w:szCs w:val="24"/>
        </w:rPr>
        <w:t>enhance the coverage area of terrestrial IMT networks</w:t>
      </w:r>
      <w:r w:rsidRPr="00C54B0C">
        <w:rPr>
          <w:szCs w:val="24"/>
        </w:rPr>
        <w:t>:</w:t>
      </w:r>
    </w:p>
    <w:p w14:paraId="0B1E05A1" w14:textId="77777777" w:rsidR="00477D21" w:rsidRDefault="00477D21" w:rsidP="00477D21">
      <w:pPr>
        <w:ind w:left="360"/>
        <w:rPr>
          <w:sz w:val="22"/>
          <w:szCs w:val="22"/>
        </w:rPr>
      </w:pPr>
      <w:r w:rsidRPr="007B786B">
        <w:rPr>
          <w:sz w:val="22"/>
          <w:szCs w:val="22"/>
        </w:rPr>
        <w:t>to consider studies on possible new allocations to the mobile-satellite service for direct connectivity between space stations and International Mobile Telecommunications (IMT) user equipment to complement terrestrial IMT network coverage, in accordance with Resolution ​253 (WRC-23</w:t>
      </w:r>
      <w:proofErr w:type="gramStart"/>
      <w:r w:rsidRPr="007B786B">
        <w:rPr>
          <w:sz w:val="22"/>
          <w:szCs w:val="22"/>
        </w:rPr>
        <w:t>);</w:t>
      </w:r>
      <w:proofErr w:type="gramEnd"/>
    </w:p>
    <w:p w14:paraId="5EB4D276" w14:textId="77777777" w:rsidR="00477D21" w:rsidRDefault="00477D21" w:rsidP="00477D21">
      <w:pPr>
        <w:rPr>
          <w:szCs w:val="24"/>
        </w:rPr>
      </w:pPr>
    </w:p>
    <w:p w14:paraId="4D51418F" w14:textId="194B9144" w:rsidR="00477D21" w:rsidRPr="00C54B0C" w:rsidRDefault="00477D21" w:rsidP="00477D21">
      <w:pPr>
        <w:rPr>
          <w:szCs w:val="24"/>
        </w:rPr>
      </w:pPr>
      <w:r>
        <w:rPr>
          <w:szCs w:val="24"/>
        </w:rPr>
        <w:t>Attachment</w:t>
      </w:r>
      <w:r w:rsidR="00384BE6">
        <w:rPr>
          <w:szCs w:val="24"/>
        </w:rPr>
        <w:t>s</w:t>
      </w:r>
      <w:r>
        <w:rPr>
          <w:szCs w:val="24"/>
        </w:rPr>
        <w:t xml:space="preserve"> 1 </w:t>
      </w:r>
      <w:r w:rsidR="00384BE6">
        <w:rPr>
          <w:szCs w:val="24"/>
        </w:rPr>
        <w:t xml:space="preserve">and 2 </w:t>
      </w:r>
      <w:r>
        <w:rPr>
          <w:szCs w:val="24"/>
        </w:rPr>
        <w:t>of this contribution contains proposed edits to WP 4C’s workplan</w:t>
      </w:r>
      <w:r w:rsidR="00262697">
        <w:rPr>
          <w:szCs w:val="24"/>
        </w:rPr>
        <w:t xml:space="preserve"> for WRC-27 Agenda item 1.13 and Elements for Working Document Toward Supporting Agenda Item 1.13, Annex 6 and 7 to Document 4C/77, respectively, largely based on </w:t>
      </w:r>
      <w:proofErr w:type="gramStart"/>
      <w:r w:rsidR="00262697">
        <w:rPr>
          <w:szCs w:val="24"/>
        </w:rPr>
        <w:t>reply</w:t>
      </w:r>
      <w:proofErr w:type="gramEnd"/>
      <w:r w:rsidR="00262697">
        <w:rPr>
          <w:szCs w:val="24"/>
        </w:rPr>
        <w:t xml:space="preserve"> liaison statements received from WP 5D and other contributing groups to this agenda item since the April 2024</w:t>
      </w:r>
      <w:r w:rsidR="001F6192">
        <w:rPr>
          <w:szCs w:val="24"/>
        </w:rPr>
        <w:t xml:space="preserve"> meeting of WP 4C</w:t>
      </w:r>
      <w:r w:rsidR="00262697">
        <w:rPr>
          <w:szCs w:val="24"/>
        </w:rPr>
        <w:t>.</w:t>
      </w:r>
      <w:r w:rsidR="00E963E8">
        <w:rPr>
          <w:szCs w:val="24"/>
        </w:rPr>
        <w:t xml:space="preserve"> The edits to Attachment 2 mostly regard </w:t>
      </w:r>
      <w:r w:rsidR="00316A8A" w:rsidRPr="00E963E8">
        <w:rPr>
          <w:szCs w:val="24"/>
        </w:rPr>
        <w:t>§</w:t>
      </w:r>
      <w:r w:rsidR="00E963E8">
        <w:rPr>
          <w:szCs w:val="24"/>
        </w:rPr>
        <w:t>4 of Part B of Annex 7 to Document 4C/77.</w:t>
      </w:r>
    </w:p>
    <w:p w14:paraId="15DFB8C2" w14:textId="10EE62FB" w:rsidR="001F6192" w:rsidRDefault="001F6192">
      <w:pPr>
        <w:tabs>
          <w:tab w:val="clear" w:pos="1134"/>
          <w:tab w:val="clear" w:pos="1871"/>
          <w:tab w:val="clear" w:pos="2268"/>
        </w:tabs>
        <w:overflowPunct/>
        <w:autoSpaceDE/>
        <w:autoSpaceDN/>
        <w:adjustRightInd/>
        <w:spacing w:before="0" w:after="160" w:line="259" w:lineRule="auto"/>
        <w:textAlignment w:val="auto"/>
      </w:pPr>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1F6192" w14:paraId="189D18BC" w14:textId="77777777" w:rsidTr="00B31B53">
        <w:trPr>
          <w:cantSplit/>
        </w:trPr>
        <w:tc>
          <w:tcPr>
            <w:tcW w:w="9889" w:type="dxa"/>
          </w:tcPr>
          <w:p w14:paraId="2BCCBC1F" w14:textId="0994FB65" w:rsidR="001F6192" w:rsidRPr="001F6192" w:rsidRDefault="001F6192" w:rsidP="00B31B53">
            <w:pPr>
              <w:pStyle w:val="Title1"/>
              <w:rPr>
                <w:b/>
                <w:bCs/>
                <w:szCs w:val="22"/>
                <w:lang w:eastAsia="zh-CN"/>
              </w:rPr>
            </w:pPr>
            <w:bookmarkStart w:id="0" w:name="drec" w:colFirst="0" w:colLast="0"/>
            <w:r w:rsidRPr="001F6192">
              <w:rPr>
                <w:b/>
                <w:bCs/>
                <w:szCs w:val="22"/>
                <w:lang w:eastAsia="zh-CN"/>
              </w:rPr>
              <w:lastRenderedPageBreak/>
              <w:t>ATTACHMENT 1</w:t>
            </w:r>
          </w:p>
          <w:p w14:paraId="5AC6D318" w14:textId="1B266A67" w:rsidR="001F6192" w:rsidRDefault="001F6192" w:rsidP="00B31B53">
            <w:pPr>
              <w:pStyle w:val="Title1"/>
              <w:rPr>
                <w:lang w:eastAsia="zh-CN"/>
              </w:rPr>
            </w:pPr>
            <w:r w:rsidRPr="00DD62B6">
              <w:rPr>
                <w:szCs w:val="22"/>
                <w:lang w:eastAsia="zh-CN"/>
              </w:rPr>
              <w:t>WORK</w:t>
            </w:r>
            <w:r>
              <w:rPr>
                <w:szCs w:val="22"/>
                <w:lang w:eastAsia="zh-CN"/>
              </w:rPr>
              <w:t xml:space="preserve"> </w:t>
            </w:r>
            <w:r w:rsidRPr="00DD62B6">
              <w:rPr>
                <w:szCs w:val="22"/>
                <w:lang w:eastAsia="zh-CN"/>
              </w:rPr>
              <w:t>PLAN FOR WRC-27 AGENDA ITEM 1.13</w:t>
            </w:r>
          </w:p>
        </w:tc>
      </w:tr>
      <w:tr w:rsidR="001F6192" w14:paraId="44B6A45B" w14:textId="77777777" w:rsidTr="00B31B53">
        <w:trPr>
          <w:cantSplit/>
        </w:trPr>
        <w:tc>
          <w:tcPr>
            <w:tcW w:w="9889" w:type="dxa"/>
          </w:tcPr>
          <w:p w14:paraId="5DCAB60B" w14:textId="77777777" w:rsidR="001F6192" w:rsidRDefault="001F6192" w:rsidP="00B31B53">
            <w:pPr>
              <w:pStyle w:val="Title4"/>
              <w:spacing w:before="0"/>
              <w:rPr>
                <w:lang w:eastAsia="zh-CN"/>
              </w:rPr>
            </w:pPr>
            <w:bookmarkStart w:id="1" w:name="dtitle1" w:colFirst="0" w:colLast="0"/>
            <w:bookmarkEnd w:id="0"/>
          </w:p>
        </w:tc>
      </w:tr>
    </w:tbl>
    <w:p w14:paraId="2DCC012A" w14:textId="77777777" w:rsidR="001F6192" w:rsidRPr="00B21ECB" w:rsidRDefault="001F6192" w:rsidP="001F6192">
      <w:pPr>
        <w:pStyle w:val="EditorsNote"/>
        <w:spacing w:before="360"/>
      </w:pPr>
      <w:bookmarkStart w:id="2" w:name="dbreak"/>
      <w:bookmarkEnd w:id="1"/>
      <w:bookmarkEnd w:id="2"/>
      <w:r w:rsidRPr="006B274E">
        <w:t>Note 1: The finalization date in this work plan is of indicative nature as it will depend on the progress of work and the extent of any possible contributions. This work</w:t>
      </w:r>
      <w:r>
        <w:t xml:space="preserve"> </w:t>
      </w:r>
      <w:r w:rsidRPr="006B274E">
        <w:t>plan may therefore be adjusted at each meeting.</w:t>
      </w:r>
    </w:p>
    <w:tbl>
      <w:tblPr>
        <w:tblW w:w="9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3"/>
        <w:gridCol w:w="8112"/>
      </w:tblGrid>
      <w:tr w:rsidR="001F6192" w:rsidRPr="00614BE5" w14:paraId="0EA23F96" w14:textId="77777777" w:rsidTr="00B31B53">
        <w:tc>
          <w:tcPr>
            <w:tcW w:w="1413" w:type="dxa"/>
            <w:tcBorders>
              <w:top w:val="single" w:sz="4" w:space="0" w:color="auto"/>
              <w:left w:val="single" w:sz="4" w:space="0" w:color="auto"/>
              <w:bottom w:val="single" w:sz="4" w:space="0" w:color="auto"/>
              <w:right w:val="single" w:sz="4" w:space="0" w:color="auto"/>
            </w:tcBorders>
            <w:hideMark/>
          </w:tcPr>
          <w:p w14:paraId="06557464" w14:textId="77777777" w:rsidR="001F6192" w:rsidRPr="00614BE5" w:rsidRDefault="001F6192" w:rsidP="00B31B53">
            <w:pPr>
              <w:pStyle w:val="Tablehead"/>
              <w:keepNext w:val="0"/>
              <w:spacing w:before="40" w:after="40"/>
              <w:jc w:val="left"/>
              <w:rPr>
                <w:rFonts w:ascii="Times New Roman" w:hAnsi="Times New Roman" w:cs="Times New Roman"/>
              </w:rPr>
            </w:pPr>
            <w:r w:rsidRPr="00614BE5">
              <w:rPr>
                <w:rFonts w:ascii="Times New Roman" w:hAnsi="Times New Roman" w:cs="Times New Roman"/>
              </w:rPr>
              <w:t>Milestones</w:t>
            </w:r>
          </w:p>
        </w:tc>
        <w:tc>
          <w:tcPr>
            <w:tcW w:w="8112" w:type="dxa"/>
            <w:tcBorders>
              <w:top w:val="single" w:sz="4" w:space="0" w:color="auto"/>
              <w:left w:val="single" w:sz="4" w:space="0" w:color="auto"/>
              <w:bottom w:val="single" w:sz="4" w:space="0" w:color="auto"/>
              <w:right w:val="single" w:sz="4" w:space="0" w:color="auto"/>
            </w:tcBorders>
          </w:tcPr>
          <w:p w14:paraId="175EC26C"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u w:val="single"/>
              </w:rPr>
            </w:pPr>
            <w:r w:rsidRPr="00614BE5">
              <w:rPr>
                <w:b/>
                <w:bCs/>
                <w:sz w:val="20"/>
                <w:u w:val="single"/>
              </w:rPr>
              <w:t xml:space="preserve">Meeting No. </w:t>
            </w:r>
            <w:r w:rsidRPr="00614BE5">
              <w:rPr>
                <w:b/>
                <w:bCs/>
                <w:sz w:val="20"/>
                <w:u w:val="single"/>
                <w:lang w:eastAsia="ja-JP"/>
              </w:rPr>
              <w:t>31</w:t>
            </w:r>
            <w:r w:rsidRPr="00614BE5">
              <w:rPr>
                <w:b/>
                <w:bCs/>
                <w:sz w:val="20"/>
                <w:u w:val="single"/>
              </w:rPr>
              <w:t xml:space="preserve"> (</w:t>
            </w:r>
            <w:r w:rsidRPr="00614BE5">
              <w:rPr>
                <w:b/>
                <w:bCs/>
                <w:sz w:val="20"/>
                <w:u w:val="single"/>
                <w:lang w:eastAsia="ja-JP"/>
              </w:rPr>
              <w:t xml:space="preserve">24-30 April </w:t>
            </w:r>
            <w:r w:rsidRPr="00614BE5">
              <w:rPr>
                <w:b/>
                <w:bCs/>
                <w:sz w:val="20"/>
                <w:u w:val="single"/>
              </w:rPr>
              <w:t>2024, Geneva, Switzerland)</w:t>
            </w:r>
          </w:p>
          <w:p w14:paraId="29557583"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MS Mincho"/>
                <w:sz w:val="20"/>
              </w:rPr>
            </w:pPr>
            <w:r w:rsidRPr="00614BE5">
              <w:rPr>
                <w:rFonts w:eastAsia="SimSun"/>
                <w:sz w:val="20"/>
                <w:lang w:eastAsia="zh-CN"/>
              </w:rPr>
              <w:t>1</w:t>
            </w:r>
            <w:r w:rsidRPr="00614BE5">
              <w:rPr>
                <w:rFonts w:eastAsia="SimSun"/>
                <w:sz w:val="20"/>
                <w:lang w:eastAsia="zh-CN"/>
              </w:rPr>
              <w:tab/>
            </w:r>
            <w:r w:rsidRPr="00614BE5">
              <w:rPr>
                <w:rFonts w:eastAsia="MS Mincho"/>
                <w:sz w:val="20"/>
              </w:rPr>
              <w:t xml:space="preserve">Consider the received </w:t>
            </w:r>
            <w:proofErr w:type="gramStart"/>
            <w:r w:rsidRPr="00614BE5">
              <w:rPr>
                <w:rFonts w:eastAsia="MS Mincho"/>
                <w:sz w:val="20"/>
              </w:rPr>
              <w:t>contributions</w:t>
            </w:r>
            <w:proofErr w:type="gramEnd"/>
          </w:p>
          <w:p w14:paraId="4E89F8FB"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MS Mincho"/>
                <w:sz w:val="20"/>
                <w:u w:val="single"/>
              </w:rPr>
            </w:pPr>
            <w:r w:rsidRPr="00614BE5">
              <w:rPr>
                <w:rFonts w:eastAsia="SimSun"/>
                <w:sz w:val="20"/>
                <w:lang w:eastAsia="zh-CN"/>
              </w:rPr>
              <w:t>2</w:t>
            </w:r>
            <w:r w:rsidRPr="00614BE5">
              <w:rPr>
                <w:rFonts w:eastAsia="SimSun"/>
                <w:sz w:val="20"/>
                <w:lang w:eastAsia="zh-CN"/>
              </w:rPr>
              <w:tab/>
            </w:r>
            <w:r w:rsidRPr="00614BE5">
              <w:rPr>
                <w:sz w:val="20"/>
              </w:rPr>
              <w:t xml:space="preserve">Develop a preliminary list of frequency bands to be considered for </w:t>
            </w:r>
            <w:r>
              <w:rPr>
                <w:sz w:val="20"/>
              </w:rPr>
              <w:t xml:space="preserve">WRC-27 </w:t>
            </w:r>
            <w:r w:rsidRPr="00614BE5">
              <w:rPr>
                <w:sz w:val="20"/>
              </w:rPr>
              <w:t xml:space="preserve">agenda item </w:t>
            </w:r>
            <w:r>
              <w:rPr>
                <w:sz w:val="20"/>
              </w:rPr>
              <w:t>(AI) </w:t>
            </w:r>
            <w:r w:rsidRPr="00614BE5">
              <w:rPr>
                <w:sz w:val="20"/>
              </w:rPr>
              <w:t>1.13</w:t>
            </w:r>
          </w:p>
          <w:p w14:paraId="1E219F96"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lang w:eastAsia="zh-CN"/>
              </w:rPr>
            </w:pPr>
            <w:r w:rsidRPr="00614BE5">
              <w:rPr>
                <w:rFonts w:eastAsia="SimSun"/>
                <w:sz w:val="20"/>
                <w:lang w:eastAsia="zh-CN"/>
              </w:rPr>
              <w:t>3</w:t>
            </w:r>
            <w:r w:rsidRPr="00614BE5">
              <w:rPr>
                <w:rFonts w:eastAsia="SimSun"/>
                <w:sz w:val="20"/>
                <w:lang w:eastAsia="zh-CN"/>
              </w:rPr>
              <w:tab/>
              <w:t xml:space="preserve">Develop liaison statements (LS) to contributing groups to request propagation models and </w:t>
            </w:r>
            <w:r w:rsidRPr="00614BE5">
              <w:rPr>
                <w:sz w:val="20"/>
              </w:rPr>
              <w:t>characteristics of the existing services</w:t>
            </w:r>
            <w:r w:rsidRPr="00614BE5">
              <w:rPr>
                <w:rFonts w:eastAsia="SimSun"/>
                <w:sz w:val="20"/>
                <w:lang w:eastAsia="zh-CN"/>
              </w:rPr>
              <w:t xml:space="preserve"> for the sharing and compatibility studies</w:t>
            </w:r>
            <w:r w:rsidRPr="00614BE5">
              <w:rPr>
                <w:sz w:val="20"/>
                <w:lang w:eastAsia="zh-CN"/>
              </w:rPr>
              <w:t xml:space="preserve">. Send LS to contributing </w:t>
            </w:r>
            <w:proofErr w:type="gramStart"/>
            <w:r w:rsidRPr="00614BE5">
              <w:rPr>
                <w:sz w:val="20"/>
                <w:lang w:eastAsia="zh-CN"/>
              </w:rPr>
              <w:t>groups</w:t>
            </w:r>
            <w:proofErr w:type="gramEnd"/>
          </w:p>
          <w:p w14:paraId="0AF3EE46"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lang w:eastAsia="zh-CN"/>
              </w:rPr>
            </w:pPr>
            <w:r w:rsidRPr="00614BE5">
              <w:rPr>
                <w:rFonts w:eastAsia="SimSun"/>
                <w:sz w:val="20"/>
                <w:lang w:eastAsia="zh-CN"/>
              </w:rPr>
              <w:t>4</w:t>
            </w:r>
            <w:r w:rsidRPr="00614BE5">
              <w:rPr>
                <w:rFonts w:eastAsia="SimSun"/>
                <w:sz w:val="20"/>
                <w:lang w:eastAsia="zh-CN"/>
              </w:rPr>
              <w:tab/>
              <w:t xml:space="preserve">Consider </w:t>
            </w:r>
            <w:r>
              <w:rPr>
                <w:rFonts w:eastAsia="SimSun"/>
                <w:sz w:val="20"/>
                <w:lang w:eastAsia="zh-CN"/>
              </w:rPr>
              <w:t xml:space="preserve">Doc. </w:t>
            </w:r>
            <w:hyperlink r:id="rId11" w:history="1">
              <w:r w:rsidRPr="00614BE5">
                <w:rPr>
                  <w:rStyle w:val="Hyperlink"/>
                  <w:rFonts w:eastAsia="SimSun"/>
                  <w:sz w:val="20"/>
                  <w:lang w:eastAsia="zh-CN"/>
                </w:rPr>
                <w:t>4C/3</w:t>
              </w:r>
            </w:hyperlink>
            <w:r w:rsidRPr="00614BE5">
              <w:rPr>
                <w:rFonts w:eastAsia="SimSun"/>
                <w:sz w:val="20"/>
                <w:lang w:eastAsia="zh-CN"/>
              </w:rPr>
              <w:t xml:space="preserve"> from </w:t>
            </w:r>
            <w:r>
              <w:rPr>
                <w:rFonts w:eastAsia="SimSun"/>
                <w:sz w:val="20"/>
                <w:lang w:eastAsia="zh-CN"/>
              </w:rPr>
              <w:t>Working Party (</w:t>
            </w:r>
            <w:r w:rsidRPr="00614BE5">
              <w:rPr>
                <w:rFonts w:eastAsia="SimSun"/>
                <w:sz w:val="20"/>
                <w:lang w:eastAsia="zh-CN"/>
              </w:rPr>
              <w:t>WP</w:t>
            </w:r>
            <w:r>
              <w:rPr>
                <w:rFonts w:eastAsia="SimSun"/>
                <w:sz w:val="20"/>
                <w:lang w:eastAsia="zh-CN"/>
              </w:rPr>
              <w:t>)</w:t>
            </w:r>
            <w:r w:rsidRPr="00614BE5">
              <w:rPr>
                <w:rFonts w:eastAsia="SimSun"/>
                <w:sz w:val="20"/>
                <w:lang w:eastAsia="zh-CN"/>
              </w:rPr>
              <w:t xml:space="preserve"> 5D and develop LS reply to WP 5D on organizing work on WRC-27 agenda item </w:t>
            </w:r>
            <w:proofErr w:type="gramStart"/>
            <w:r w:rsidRPr="00614BE5">
              <w:rPr>
                <w:rFonts w:eastAsia="SimSun"/>
                <w:sz w:val="20"/>
                <w:lang w:eastAsia="zh-CN"/>
              </w:rPr>
              <w:t>1.13</w:t>
            </w:r>
            <w:proofErr w:type="gramEnd"/>
          </w:p>
          <w:p w14:paraId="4B08B06C"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lang w:eastAsia="zh-CN"/>
              </w:rPr>
            </w:pPr>
            <w:r w:rsidRPr="00614BE5">
              <w:rPr>
                <w:rFonts w:eastAsia="SimSun"/>
                <w:sz w:val="20"/>
                <w:lang w:eastAsia="zh-CN"/>
              </w:rPr>
              <w:t>5</w:t>
            </w:r>
            <w:r w:rsidRPr="00614BE5">
              <w:rPr>
                <w:rFonts w:eastAsia="SimSun"/>
                <w:sz w:val="20"/>
                <w:lang w:eastAsia="zh-CN"/>
              </w:rPr>
              <w:tab/>
            </w:r>
            <w:r w:rsidRPr="00614BE5">
              <w:rPr>
                <w:sz w:val="20"/>
              </w:rPr>
              <w:t xml:space="preserve">Establish a detailed draft work plan for </w:t>
            </w:r>
            <w:r w:rsidRPr="00614BE5">
              <w:rPr>
                <w:sz w:val="20"/>
                <w:lang w:eastAsia="zh-CN"/>
              </w:rPr>
              <w:t xml:space="preserve">this </w:t>
            </w:r>
            <w:r w:rsidRPr="00614BE5">
              <w:rPr>
                <w:sz w:val="20"/>
              </w:rPr>
              <w:t xml:space="preserve">agenda item to be considered at subsequent meetings of WP </w:t>
            </w:r>
            <w:proofErr w:type="gramStart"/>
            <w:r w:rsidRPr="00614BE5">
              <w:rPr>
                <w:sz w:val="20"/>
              </w:rPr>
              <w:t>4C</w:t>
            </w:r>
            <w:proofErr w:type="gramEnd"/>
          </w:p>
          <w:p w14:paraId="2764F388"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614BE5">
              <w:rPr>
                <w:rFonts w:eastAsia="SimSun"/>
                <w:sz w:val="20"/>
                <w:lang w:eastAsia="zh-CN"/>
              </w:rPr>
              <w:t>6</w:t>
            </w:r>
            <w:r w:rsidRPr="00614BE5">
              <w:rPr>
                <w:rFonts w:eastAsia="SimSun"/>
                <w:sz w:val="20"/>
                <w:lang w:eastAsia="zh-CN"/>
              </w:rPr>
              <w:tab/>
            </w:r>
            <w:r w:rsidRPr="00614BE5">
              <w:rPr>
                <w:sz w:val="20"/>
              </w:rPr>
              <w:t xml:space="preserve">Establish a working document for </w:t>
            </w:r>
            <w:r w:rsidRPr="00614BE5">
              <w:rPr>
                <w:rFonts w:eastAsia="SimSun"/>
                <w:sz w:val="20"/>
                <w:lang w:eastAsia="zh-CN"/>
              </w:rPr>
              <w:t xml:space="preserve">WRC-27 </w:t>
            </w:r>
            <w:r w:rsidRPr="00614BE5">
              <w:rPr>
                <w:sz w:val="20"/>
              </w:rPr>
              <w:t>AI 1.13 sharing and compatibility studies.</w:t>
            </w:r>
          </w:p>
          <w:p w14:paraId="66DF6924"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40"/>
              <w:rPr>
                <w:b/>
                <w:bCs/>
                <w:sz w:val="20"/>
                <w:u w:val="single"/>
              </w:rPr>
            </w:pPr>
            <w:r w:rsidRPr="00614BE5">
              <w:rPr>
                <w:b/>
                <w:bCs/>
                <w:sz w:val="20"/>
                <w:u w:val="single"/>
              </w:rPr>
              <w:t xml:space="preserve">Meeting </w:t>
            </w:r>
            <w:r w:rsidRPr="00614BE5">
              <w:rPr>
                <w:rFonts w:eastAsia="SimSun"/>
                <w:b/>
                <w:bCs/>
                <w:sz w:val="20"/>
                <w:u w:val="single"/>
                <w:lang w:eastAsia="zh-CN"/>
              </w:rPr>
              <w:t>No. </w:t>
            </w:r>
            <w:r w:rsidRPr="00614BE5">
              <w:rPr>
                <w:b/>
                <w:bCs/>
                <w:sz w:val="20"/>
                <w:u w:val="single"/>
                <w:lang w:val="en-US" w:eastAsia="ja-JP"/>
              </w:rPr>
              <w:t>32</w:t>
            </w:r>
            <w:r w:rsidRPr="00614BE5">
              <w:rPr>
                <w:b/>
                <w:bCs/>
                <w:sz w:val="20"/>
                <w:u w:val="single"/>
              </w:rPr>
              <w:t xml:space="preserve"> (</w:t>
            </w:r>
            <w:r w:rsidRPr="00614BE5">
              <w:rPr>
                <w:b/>
                <w:bCs/>
                <w:sz w:val="20"/>
                <w:u w:val="single"/>
                <w:lang w:eastAsia="ja-JP"/>
              </w:rPr>
              <w:t>16-</w:t>
            </w:r>
            <w:r w:rsidRPr="00614BE5">
              <w:rPr>
                <w:b/>
                <w:bCs/>
                <w:sz w:val="20"/>
                <w:u w:val="single"/>
              </w:rPr>
              <w:t>22 October 2024, Geneva, Switzerland)</w:t>
            </w:r>
          </w:p>
          <w:p w14:paraId="23D187E3"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eastAsia="ja-JP"/>
              </w:rPr>
            </w:pPr>
            <w:r w:rsidRPr="00614BE5">
              <w:rPr>
                <w:b/>
                <w:bCs/>
                <w:i/>
                <w:iCs/>
                <w:sz w:val="20"/>
                <w:lang w:eastAsia="ja-JP"/>
              </w:rPr>
              <w:t>*1</w:t>
            </w:r>
            <w:r w:rsidRPr="00614BE5">
              <w:rPr>
                <w:b/>
                <w:bCs/>
                <w:i/>
                <w:iCs/>
                <w:sz w:val="20"/>
                <w:vertAlign w:val="superscript"/>
                <w:lang w:eastAsia="ja-JP"/>
              </w:rPr>
              <w:t>st</w:t>
            </w:r>
            <w:r w:rsidRPr="00614BE5">
              <w:rPr>
                <w:b/>
                <w:bCs/>
                <w:i/>
                <w:iCs/>
                <w:sz w:val="20"/>
                <w:lang w:eastAsia="ja-JP"/>
              </w:rPr>
              <w:t xml:space="preserve"> Joint session with WP 5D</w:t>
            </w:r>
          </w:p>
          <w:p w14:paraId="3856C1F8"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SimSun"/>
                <w:sz w:val="20"/>
                <w:lang w:eastAsia="zh-CN"/>
              </w:rPr>
            </w:pPr>
            <w:r w:rsidRPr="00614BE5">
              <w:rPr>
                <w:sz w:val="20"/>
              </w:rPr>
              <w:t>1</w:t>
            </w:r>
            <w:r w:rsidRPr="00614BE5">
              <w:rPr>
                <w:sz w:val="20"/>
              </w:rPr>
              <w:tab/>
              <w:t xml:space="preserve">Consider the received contributions and LS replies from contributing </w:t>
            </w:r>
            <w:proofErr w:type="gramStart"/>
            <w:r w:rsidRPr="00614BE5">
              <w:rPr>
                <w:sz w:val="20"/>
              </w:rPr>
              <w:t>groups</w:t>
            </w:r>
            <w:proofErr w:type="gramEnd"/>
          </w:p>
          <w:p w14:paraId="735C0AE7"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val="en-US" w:eastAsia="zh-CN"/>
              </w:rPr>
            </w:pPr>
            <w:r w:rsidRPr="00614BE5">
              <w:rPr>
                <w:rFonts w:eastAsia="SimSun"/>
                <w:sz w:val="20"/>
                <w:lang w:eastAsia="zh-CN"/>
              </w:rPr>
              <w:t>2</w:t>
            </w:r>
            <w:r w:rsidRPr="00614BE5">
              <w:rPr>
                <w:rFonts w:eastAsia="SimSun"/>
                <w:sz w:val="20"/>
                <w:lang w:eastAsia="zh-CN"/>
              </w:rPr>
              <w:tab/>
            </w:r>
            <w:r w:rsidRPr="00614BE5">
              <w:rPr>
                <w:rFonts w:eastAsia="SimSun"/>
                <w:sz w:val="20"/>
                <w:lang w:val="en-US" w:eastAsia="zh-CN"/>
              </w:rPr>
              <w:t xml:space="preserve">Finalize the list of the frequency bands and arrangements to be considered in </w:t>
            </w:r>
            <w:r w:rsidRPr="00614BE5">
              <w:rPr>
                <w:rFonts w:eastAsia="SimSun"/>
                <w:sz w:val="20"/>
                <w:lang w:eastAsia="zh-CN"/>
              </w:rPr>
              <w:t xml:space="preserve">WRC-27 </w:t>
            </w:r>
            <w:r w:rsidRPr="00614BE5">
              <w:rPr>
                <w:rFonts w:eastAsia="SimSun"/>
                <w:sz w:val="20"/>
                <w:lang w:val="en-US" w:eastAsia="zh-CN"/>
              </w:rPr>
              <w:t xml:space="preserve">AI 1.13 </w:t>
            </w:r>
            <w:proofErr w:type="gramStart"/>
            <w:r w:rsidRPr="00614BE5">
              <w:rPr>
                <w:rFonts w:eastAsia="SimSun"/>
                <w:sz w:val="20"/>
                <w:lang w:val="en-US" w:eastAsia="zh-CN"/>
              </w:rPr>
              <w:t>studies</w:t>
            </w:r>
            <w:proofErr w:type="gramEnd"/>
          </w:p>
          <w:p w14:paraId="2D1B2885"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Cs/>
                <w:sz w:val="20"/>
              </w:rPr>
            </w:pPr>
            <w:r w:rsidRPr="00614BE5">
              <w:rPr>
                <w:rFonts w:eastAsia="SimSun"/>
                <w:sz w:val="20"/>
                <w:lang w:eastAsia="zh-CN"/>
              </w:rPr>
              <w:t>3</w:t>
            </w:r>
            <w:r w:rsidRPr="00614BE5">
              <w:rPr>
                <w:rFonts w:eastAsia="SimSun"/>
                <w:sz w:val="20"/>
                <w:lang w:eastAsia="zh-CN"/>
              </w:rPr>
              <w:tab/>
            </w:r>
            <w:r w:rsidRPr="00614BE5">
              <w:rPr>
                <w:bCs/>
                <w:sz w:val="20"/>
              </w:rPr>
              <w:t>Initiate the implementation of the WRC decisions as contained in the BR Director note in paragraphs 3 and 4 as summarized below:</w:t>
            </w:r>
          </w:p>
          <w:p w14:paraId="05EE3FAD" w14:textId="77777777" w:rsidR="001F6192" w:rsidRPr="00614BE5" w:rsidRDefault="001F6192" w:rsidP="001F6192">
            <w:pPr>
              <w:pStyle w:val="ListParagraph"/>
              <w:numPr>
                <w:ilvl w:val="0"/>
                <w:numId w:val="1"/>
              </w:numPr>
              <w:spacing w:before="40" w:after="40"/>
              <w:ind w:leftChars="0"/>
              <w:rPr>
                <w:rFonts w:eastAsia="Times New Roman"/>
                <w:bCs/>
                <w:sz w:val="20"/>
              </w:rPr>
            </w:pPr>
            <w:r w:rsidRPr="00614BE5">
              <w:rPr>
                <w:bCs/>
                <w:sz w:val="20"/>
              </w:rPr>
              <w:t xml:space="preserve">to set to the fullest extent possible within the </w:t>
            </w:r>
            <w:r w:rsidRPr="00614BE5">
              <w:rPr>
                <w:sz w:val="20"/>
              </w:rPr>
              <w:t xml:space="preserve">responsible </w:t>
            </w:r>
            <w:r w:rsidRPr="00614BE5">
              <w:rPr>
                <w:bCs/>
                <w:sz w:val="20"/>
              </w:rPr>
              <w:t>ITU</w:t>
            </w:r>
            <w:r w:rsidRPr="00614BE5">
              <w:rPr>
                <w:bCs/>
                <w:sz w:val="20"/>
              </w:rPr>
              <w:noBreakHyphen/>
              <w:t xml:space="preserve">R group the </w:t>
            </w:r>
            <w:r w:rsidRPr="00614BE5">
              <w:rPr>
                <w:sz w:val="20"/>
              </w:rPr>
              <w:t xml:space="preserve">criteria, assumptions, sharing methodologies and simulation processes to be used for sharing and compatibility </w:t>
            </w:r>
            <w:proofErr w:type="gramStart"/>
            <w:r w:rsidRPr="00614BE5">
              <w:rPr>
                <w:sz w:val="20"/>
              </w:rPr>
              <w:t>studies;</w:t>
            </w:r>
            <w:proofErr w:type="gramEnd"/>
          </w:p>
          <w:p w14:paraId="200D7CA8" w14:textId="77777777" w:rsidR="001F6192" w:rsidRPr="00614BE5" w:rsidRDefault="001F6192" w:rsidP="001F6192">
            <w:pPr>
              <w:pStyle w:val="ListParagraph"/>
              <w:numPr>
                <w:ilvl w:val="0"/>
                <w:numId w:val="1"/>
              </w:numPr>
              <w:spacing w:before="40" w:after="40"/>
              <w:ind w:leftChars="0"/>
              <w:rPr>
                <w:bCs/>
                <w:sz w:val="20"/>
              </w:rPr>
            </w:pPr>
            <w:r w:rsidRPr="00614BE5">
              <w:rPr>
                <w:sz w:val="20"/>
              </w:rPr>
              <w:t>to ensure that the ITU</w:t>
            </w:r>
            <w:r w:rsidRPr="00614BE5">
              <w:rPr>
                <w:sz w:val="20"/>
              </w:rPr>
              <w:noBreakHyphen/>
              <w:t>R studies relevant to WRC agenda items are based on ITU</w:t>
            </w:r>
            <w:r w:rsidRPr="00614BE5">
              <w:rPr>
                <w:sz w:val="20"/>
              </w:rPr>
              <w:noBreakHyphen/>
              <w:t xml:space="preserve">R Recommendations in force, input contributions, real-world measurements where feasible, evaluate realistic sharing scenarios and use real system values and refer to best </w:t>
            </w:r>
            <w:proofErr w:type="gramStart"/>
            <w:r w:rsidRPr="00614BE5">
              <w:rPr>
                <w:sz w:val="20"/>
              </w:rPr>
              <w:t>practices</w:t>
            </w:r>
            <w:proofErr w:type="gramEnd"/>
          </w:p>
          <w:p w14:paraId="40740456"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rFonts w:eastAsia="SimSun"/>
                <w:sz w:val="20"/>
                <w:lang w:eastAsia="zh-CN"/>
              </w:rPr>
              <w:t>4</w:t>
            </w:r>
            <w:r w:rsidRPr="00614BE5">
              <w:rPr>
                <w:rFonts w:eastAsia="SimSun"/>
                <w:sz w:val="20"/>
                <w:lang w:eastAsia="zh-CN"/>
              </w:rPr>
              <w:tab/>
            </w:r>
            <w:r w:rsidRPr="00614BE5">
              <w:rPr>
                <w:sz w:val="20"/>
              </w:rPr>
              <w:t xml:space="preserve">Establish characteristics of incumbent systems to be used in </w:t>
            </w:r>
            <w:r w:rsidRPr="00614BE5">
              <w:rPr>
                <w:rFonts w:eastAsia="SimSun"/>
                <w:sz w:val="20"/>
                <w:lang w:eastAsia="zh-CN"/>
              </w:rPr>
              <w:t xml:space="preserve">WRC-27 </w:t>
            </w:r>
            <w:r w:rsidRPr="00614BE5">
              <w:rPr>
                <w:sz w:val="20"/>
              </w:rPr>
              <w:t>AI 1.13 sharing studies</w:t>
            </w:r>
            <w:r>
              <w:rPr>
                <w:sz w:val="20"/>
              </w:rPr>
              <w:t>.</w:t>
            </w:r>
          </w:p>
          <w:p w14:paraId="3DD71FC6"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rFonts w:eastAsia="SimSun"/>
                <w:sz w:val="20"/>
                <w:lang w:eastAsia="zh-CN"/>
              </w:rPr>
              <w:t>5</w:t>
            </w:r>
            <w:r w:rsidRPr="00614BE5">
              <w:rPr>
                <w:rFonts w:eastAsia="SimSun"/>
                <w:sz w:val="20"/>
                <w:lang w:eastAsia="zh-CN"/>
              </w:rPr>
              <w:tab/>
            </w:r>
            <w:r w:rsidRPr="00614BE5">
              <w:rPr>
                <w:sz w:val="20"/>
              </w:rPr>
              <w:t xml:space="preserve">Continue development of working document for </w:t>
            </w:r>
            <w:r w:rsidRPr="00614BE5">
              <w:rPr>
                <w:rFonts w:eastAsia="SimSun"/>
                <w:sz w:val="20"/>
                <w:lang w:eastAsia="zh-CN"/>
              </w:rPr>
              <w:t xml:space="preserve">WRC-27 </w:t>
            </w:r>
            <w:r w:rsidRPr="00614BE5">
              <w:rPr>
                <w:sz w:val="20"/>
              </w:rPr>
              <w:t xml:space="preserve">AI 1.13 sharing and compatibility studies, based on input contributions </w:t>
            </w:r>
            <w:proofErr w:type="gramStart"/>
            <w:r w:rsidRPr="00614BE5">
              <w:rPr>
                <w:sz w:val="20"/>
              </w:rPr>
              <w:t>received</w:t>
            </w:r>
            <w:proofErr w:type="gramEnd"/>
          </w:p>
          <w:p w14:paraId="00EAC22E" w14:textId="77777777" w:rsidR="001F6192" w:rsidRPr="00614BE5" w:rsidRDefault="001F6192" w:rsidP="00B31B53">
            <w:pPr>
              <w:pStyle w:val="Tabletext"/>
              <w:ind w:left="284" w:hanging="284"/>
            </w:pPr>
            <w:r w:rsidRPr="00614BE5">
              <w:t>6</w:t>
            </w:r>
            <w:r w:rsidRPr="00614BE5">
              <w:tab/>
              <w:t xml:space="preserve">Send LS and LS replies to contributing groups as </w:t>
            </w:r>
            <w:proofErr w:type="gramStart"/>
            <w:r w:rsidRPr="00614BE5">
              <w:t>necessary</w:t>
            </w:r>
            <w:proofErr w:type="gramEnd"/>
          </w:p>
          <w:p w14:paraId="49280A9E"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sz w:val="20"/>
                <w:lang w:val="en-US"/>
              </w:rPr>
              <w:t>7</w:t>
            </w:r>
            <w:r w:rsidRPr="00614BE5">
              <w:rPr>
                <w:sz w:val="20"/>
              </w:rPr>
              <w:tab/>
            </w:r>
            <w:r w:rsidRPr="00614BE5">
              <w:rPr>
                <w:rFonts w:eastAsia="SimSun"/>
                <w:sz w:val="20"/>
                <w:lang w:eastAsia="zh-CN"/>
              </w:rPr>
              <w:t>Review and revise work plan as necessary</w:t>
            </w:r>
          </w:p>
          <w:p w14:paraId="202C3A2D"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sz w:val="20"/>
                <w:lang w:val="en-US"/>
              </w:rPr>
              <w:t>8</w:t>
            </w:r>
            <w:r w:rsidRPr="00614BE5">
              <w:rPr>
                <w:sz w:val="20"/>
              </w:rPr>
              <w:tab/>
              <w:t xml:space="preserve">Consider, if necessary, one (or multiple) correspondence group meetings for interested parties to discuss </w:t>
            </w:r>
            <w:r w:rsidRPr="00614BE5">
              <w:rPr>
                <w:rFonts w:eastAsia="SimSun"/>
                <w:sz w:val="20"/>
                <w:lang w:eastAsia="zh-CN"/>
              </w:rPr>
              <w:tab/>
            </w:r>
            <w:r w:rsidRPr="00614BE5">
              <w:rPr>
                <w:sz w:val="20"/>
              </w:rPr>
              <w:t>the technical characteristics, operational parameters and spectrum needs of D2D MSS as necessary.</w:t>
            </w:r>
          </w:p>
          <w:p w14:paraId="5BC08911"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after="40"/>
              <w:rPr>
                <w:b/>
                <w:bCs/>
                <w:sz w:val="20"/>
                <w:u w:val="single"/>
              </w:rPr>
            </w:pPr>
            <w:r w:rsidRPr="00614BE5">
              <w:rPr>
                <w:b/>
                <w:bCs/>
                <w:sz w:val="20"/>
                <w:u w:val="single"/>
              </w:rPr>
              <w:t xml:space="preserve">Meeting No. </w:t>
            </w:r>
            <w:r w:rsidRPr="00614BE5">
              <w:rPr>
                <w:b/>
                <w:bCs/>
                <w:sz w:val="20"/>
                <w:u w:val="single"/>
                <w:lang w:val="en-US"/>
              </w:rPr>
              <w:t>33</w:t>
            </w:r>
            <w:r w:rsidRPr="00614BE5">
              <w:rPr>
                <w:b/>
                <w:bCs/>
                <w:sz w:val="20"/>
                <w:u w:val="single"/>
              </w:rPr>
              <w:t xml:space="preserve"> (May [2025, TBD])</w:t>
            </w:r>
          </w:p>
          <w:p w14:paraId="04573E46"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sz w:val="20"/>
              </w:rPr>
              <w:t>1</w:t>
            </w:r>
            <w:r w:rsidRPr="00614BE5">
              <w:rPr>
                <w:sz w:val="20"/>
              </w:rPr>
              <w:tab/>
              <w:t xml:space="preserve">Consider the received contributions and LS replies from contributing </w:t>
            </w:r>
            <w:proofErr w:type="gramStart"/>
            <w:r w:rsidRPr="00614BE5">
              <w:rPr>
                <w:sz w:val="20"/>
              </w:rPr>
              <w:t>groups</w:t>
            </w:r>
            <w:proofErr w:type="gramEnd"/>
          </w:p>
          <w:p w14:paraId="21FCC8E4"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rFonts w:eastAsia="SimSun"/>
                <w:sz w:val="20"/>
                <w:lang w:eastAsia="zh-CN"/>
              </w:rPr>
              <w:t>2</w:t>
            </w:r>
            <w:r w:rsidRPr="00614BE5">
              <w:rPr>
                <w:rFonts w:eastAsia="SimSun"/>
                <w:sz w:val="20"/>
                <w:lang w:eastAsia="zh-CN"/>
              </w:rPr>
              <w:tab/>
              <w:t xml:space="preserve">Update working documents </w:t>
            </w:r>
            <w:r w:rsidRPr="00614BE5">
              <w:rPr>
                <w:sz w:val="20"/>
              </w:rPr>
              <w:t xml:space="preserve">for </w:t>
            </w:r>
            <w:r w:rsidRPr="00614BE5">
              <w:rPr>
                <w:rFonts w:eastAsia="SimSun"/>
                <w:sz w:val="20"/>
                <w:lang w:eastAsia="zh-CN"/>
              </w:rPr>
              <w:t xml:space="preserve">WRC-27 </w:t>
            </w:r>
            <w:r w:rsidRPr="00614BE5">
              <w:rPr>
                <w:sz w:val="20"/>
              </w:rPr>
              <w:t xml:space="preserve">AI 1.13 sharing and compatibility studies, based on input contributions </w:t>
            </w:r>
            <w:proofErr w:type="gramStart"/>
            <w:r w:rsidRPr="00614BE5">
              <w:rPr>
                <w:sz w:val="20"/>
              </w:rPr>
              <w:t>received</w:t>
            </w:r>
            <w:proofErr w:type="gramEnd"/>
          </w:p>
          <w:p w14:paraId="79B394E9"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Cs/>
                <w:sz w:val="20"/>
              </w:rPr>
            </w:pPr>
            <w:r w:rsidRPr="00614BE5">
              <w:rPr>
                <w:rFonts w:eastAsia="SimSun"/>
                <w:sz w:val="20"/>
                <w:lang w:eastAsia="zh-CN"/>
              </w:rPr>
              <w:t>3</w:t>
            </w:r>
            <w:r w:rsidRPr="00614BE5">
              <w:rPr>
                <w:rFonts w:eastAsia="SimSun"/>
                <w:sz w:val="20"/>
                <w:lang w:eastAsia="zh-CN"/>
              </w:rPr>
              <w:tab/>
            </w:r>
            <w:r w:rsidRPr="00614BE5">
              <w:rPr>
                <w:bCs/>
                <w:sz w:val="20"/>
              </w:rPr>
              <w:t xml:space="preserve">Finalize the implementation of the WRC decisions as contained in the BR Director’s note in paragraph </w:t>
            </w:r>
            <w:proofErr w:type="gramStart"/>
            <w:r w:rsidRPr="00614BE5">
              <w:rPr>
                <w:bCs/>
                <w:sz w:val="20"/>
              </w:rPr>
              <w:t>3</w:t>
            </w:r>
            <w:proofErr w:type="gramEnd"/>
          </w:p>
          <w:p w14:paraId="7964B6C9"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Cs/>
                <w:sz w:val="20"/>
              </w:rPr>
            </w:pPr>
            <w:r w:rsidRPr="00614BE5">
              <w:rPr>
                <w:rFonts w:eastAsia="SimSun"/>
                <w:sz w:val="20"/>
                <w:lang w:eastAsia="zh-CN"/>
              </w:rPr>
              <w:t>4</w:t>
            </w:r>
            <w:r w:rsidRPr="00614BE5">
              <w:rPr>
                <w:rFonts w:eastAsia="SimSun"/>
                <w:sz w:val="20"/>
                <w:lang w:eastAsia="zh-CN"/>
              </w:rPr>
              <w:tab/>
            </w:r>
            <w:r w:rsidRPr="00614BE5">
              <w:rPr>
                <w:bCs/>
                <w:sz w:val="20"/>
              </w:rPr>
              <w:t xml:space="preserve">Continue implementation of the WRC decisions as contained in the BR Director’s note in paragraph </w:t>
            </w:r>
            <w:proofErr w:type="gramStart"/>
            <w:r w:rsidRPr="00614BE5">
              <w:rPr>
                <w:bCs/>
                <w:sz w:val="20"/>
              </w:rPr>
              <w:t>4</w:t>
            </w:r>
            <w:proofErr w:type="gramEnd"/>
          </w:p>
          <w:p w14:paraId="27C53EDF"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rFonts w:eastAsia="SimSun"/>
                <w:sz w:val="20"/>
                <w:lang w:val="en-US" w:eastAsia="zh-CN"/>
              </w:rPr>
              <w:lastRenderedPageBreak/>
              <w:t>5</w:t>
            </w:r>
            <w:r w:rsidRPr="00614BE5">
              <w:rPr>
                <w:rFonts w:eastAsia="SimSun"/>
                <w:sz w:val="20"/>
                <w:lang w:eastAsia="zh-CN"/>
              </w:rPr>
              <w:tab/>
            </w:r>
            <w:r w:rsidRPr="00614BE5">
              <w:rPr>
                <w:sz w:val="20"/>
              </w:rPr>
              <w:t xml:space="preserve">Finalize characteristics of incumbent systems, including protection criteria, to be used in </w:t>
            </w:r>
            <w:r w:rsidRPr="00614BE5">
              <w:rPr>
                <w:rFonts w:eastAsia="SimSun"/>
                <w:sz w:val="20"/>
                <w:lang w:eastAsia="zh-CN"/>
              </w:rPr>
              <w:t xml:space="preserve">WRC-27 </w:t>
            </w:r>
            <w:r w:rsidRPr="00614BE5">
              <w:rPr>
                <w:sz w:val="20"/>
              </w:rPr>
              <w:t xml:space="preserve">AI 1.13 sharing </w:t>
            </w:r>
            <w:proofErr w:type="gramStart"/>
            <w:r w:rsidRPr="00614BE5">
              <w:rPr>
                <w:sz w:val="20"/>
              </w:rPr>
              <w:t>studies</w:t>
            </w:r>
            <w:proofErr w:type="gramEnd"/>
          </w:p>
          <w:p w14:paraId="5509C29C"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rFonts w:eastAsia="SimSun"/>
                <w:sz w:val="20"/>
                <w:lang w:val="en-US" w:eastAsia="zh-CN"/>
              </w:rPr>
              <w:t>6</w:t>
            </w:r>
            <w:r w:rsidRPr="00614BE5">
              <w:rPr>
                <w:rFonts w:eastAsia="SimSun"/>
                <w:sz w:val="20"/>
                <w:lang w:eastAsia="zh-CN"/>
              </w:rPr>
              <w:tab/>
              <w:t xml:space="preserve">Finalize the technical and operational characteristics of </w:t>
            </w:r>
            <w:proofErr w:type="gramStart"/>
            <w:r w:rsidRPr="00614BE5">
              <w:rPr>
                <w:rFonts w:eastAsia="SimSun"/>
                <w:sz w:val="20"/>
                <w:lang w:eastAsia="zh-CN"/>
              </w:rPr>
              <w:t>MSS</w:t>
            </w:r>
            <w:proofErr w:type="gramEnd"/>
          </w:p>
          <w:p w14:paraId="727BAD17"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rFonts w:eastAsia="SimSun"/>
                <w:sz w:val="20"/>
                <w:lang w:val="en-US" w:eastAsia="zh-CN"/>
              </w:rPr>
              <w:t>7</w:t>
            </w:r>
            <w:r w:rsidRPr="00614BE5">
              <w:rPr>
                <w:rFonts w:eastAsia="SimSun"/>
                <w:sz w:val="20"/>
                <w:lang w:eastAsia="zh-CN"/>
              </w:rPr>
              <w:tab/>
              <w:t>Initiate development of the draft CPM text</w:t>
            </w:r>
          </w:p>
          <w:p w14:paraId="0DAC4411"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rFonts w:eastAsia="SimSun"/>
                <w:sz w:val="20"/>
                <w:lang w:val="en-US" w:eastAsia="zh-CN"/>
              </w:rPr>
              <w:t>8</w:t>
            </w:r>
            <w:r w:rsidRPr="00614BE5">
              <w:rPr>
                <w:rFonts w:eastAsia="SimSun"/>
                <w:sz w:val="20"/>
                <w:lang w:eastAsia="zh-CN"/>
              </w:rPr>
              <w:tab/>
            </w:r>
            <w:r w:rsidRPr="00614BE5">
              <w:rPr>
                <w:sz w:val="20"/>
              </w:rPr>
              <w:t xml:space="preserve">Send LS and LS replies to contributing groups as </w:t>
            </w:r>
            <w:proofErr w:type="gramStart"/>
            <w:r w:rsidRPr="00614BE5">
              <w:rPr>
                <w:sz w:val="20"/>
              </w:rPr>
              <w:t>necessary</w:t>
            </w:r>
            <w:proofErr w:type="gramEnd"/>
          </w:p>
          <w:p w14:paraId="24BC0BA1"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rFonts w:eastAsia="SimSun"/>
                <w:sz w:val="20"/>
                <w:lang w:val="en-US" w:eastAsia="zh-CN"/>
              </w:rPr>
              <w:t>9</w:t>
            </w:r>
            <w:r w:rsidRPr="00614BE5">
              <w:rPr>
                <w:rFonts w:eastAsia="SimSun"/>
                <w:sz w:val="20"/>
                <w:lang w:eastAsia="zh-CN"/>
              </w:rPr>
              <w:tab/>
              <w:t>Review and revise work plan as necessary.</w:t>
            </w:r>
          </w:p>
          <w:p w14:paraId="5D16F5F4"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u w:val="single"/>
              </w:rPr>
            </w:pPr>
            <w:r w:rsidRPr="00614BE5">
              <w:rPr>
                <w:b/>
                <w:bCs/>
                <w:sz w:val="20"/>
                <w:u w:val="single"/>
              </w:rPr>
              <w:t xml:space="preserve">Meeting No. </w:t>
            </w:r>
            <w:r w:rsidRPr="00614BE5">
              <w:rPr>
                <w:b/>
                <w:bCs/>
                <w:sz w:val="20"/>
                <w:u w:val="single"/>
                <w:lang w:val="en-US"/>
              </w:rPr>
              <w:t>34</w:t>
            </w:r>
            <w:r w:rsidRPr="00614BE5">
              <w:rPr>
                <w:b/>
                <w:bCs/>
                <w:sz w:val="20"/>
                <w:u w:val="single"/>
              </w:rPr>
              <w:t xml:space="preserve"> (October [2025, TBD])</w:t>
            </w:r>
          </w:p>
          <w:p w14:paraId="54E68302"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eastAsia="ja-JP"/>
              </w:rPr>
            </w:pPr>
            <w:r w:rsidRPr="00614BE5">
              <w:rPr>
                <w:b/>
                <w:bCs/>
                <w:i/>
                <w:iCs/>
                <w:sz w:val="20"/>
                <w:lang w:eastAsia="ja-JP"/>
              </w:rPr>
              <w:t>Possible *2</w:t>
            </w:r>
            <w:r w:rsidRPr="00614BE5">
              <w:rPr>
                <w:b/>
                <w:bCs/>
                <w:i/>
                <w:iCs/>
                <w:sz w:val="20"/>
                <w:vertAlign w:val="superscript"/>
                <w:lang w:eastAsia="ja-JP"/>
              </w:rPr>
              <w:t>nd</w:t>
            </w:r>
            <w:r w:rsidRPr="00614BE5">
              <w:rPr>
                <w:b/>
                <w:bCs/>
                <w:i/>
                <w:iCs/>
                <w:sz w:val="20"/>
                <w:lang w:eastAsia="ja-JP"/>
              </w:rPr>
              <w:t xml:space="preserve"> Joint session with WP 5D (to be confirmed if needed)</w:t>
            </w:r>
          </w:p>
          <w:p w14:paraId="2A3CB6C0"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b/>
                <w:bCs/>
                <w:sz w:val="20"/>
                <w:u w:val="single"/>
              </w:rPr>
            </w:pPr>
            <w:r w:rsidRPr="00614BE5">
              <w:rPr>
                <w:sz w:val="20"/>
              </w:rPr>
              <w:t>1</w:t>
            </w:r>
            <w:r w:rsidRPr="00614BE5">
              <w:rPr>
                <w:sz w:val="20"/>
              </w:rPr>
              <w:tab/>
              <w:t xml:space="preserve">Consider the received contributions and LS replies from contributing </w:t>
            </w:r>
            <w:proofErr w:type="gramStart"/>
            <w:r w:rsidRPr="00614BE5">
              <w:rPr>
                <w:sz w:val="20"/>
              </w:rPr>
              <w:t>groups</w:t>
            </w:r>
            <w:proofErr w:type="gramEnd"/>
          </w:p>
          <w:p w14:paraId="763BA11D"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rFonts w:eastAsia="SimSun"/>
                <w:sz w:val="20"/>
                <w:lang w:eastAsia="zh-CN"/>
              </w:rPr>
              <w:t>2</w:t>
            </w:r>
            <w:r w:rsidRPr="00614BE5">
              <w:rPr>
                <w:rFonts w:eastAsia="SimSun"/>
                <w:sz w:val="20"/>
                <w:lang w:eastAsia="zh-CN"/>
              </w:rPr>
              <w:tab/>
              <w:t xml:space="preserve">Update working document </w:t>
            </w:r>
            <w:r w:rsidRPr="00614BE5">
              <w:rPr>
                <w:sz w:val="20"/>
              </w:rPr>
              <w:t xml:space="preserve">for </w:t>
            </w:r>
            <w:r w:rsidRPr="00614BE5">
              <w:rPr>
                <w:rFonts w:eastAsia="SimSun"/>
                <w:sz w:val="20"/>
                <w:lang w:eastAsia="zh-CN"/>
              </w:rPr>
              <w:t xml:space="preserve">WRC-27 </w:t>
            </w:r>
            <w:r w:rsidRPr="00614BE5">
              <w:rPr>
                <w:sz w:val="20"/>
              </w:rPr>
              <w:t xml:space="preserve">AI 1.13 sharing and compatibility studies, based on input contributions </w:t>
            </w:r>
            <w:proofErr w:type="gramStart"/>
            <w:r w:rsidRPr="00614BE5">
              <w:rPr>
                <w:sz w:val="20"/>
              </w:rPr>
              <w:t>received</w:t>
            </w:r>
            <w:proofErr w:type="gramEnd"/>
          </w:p>
          <w:p w14:paraId="68A0CCAB"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614BE5">
              <w:rPr>
                <w:rFonts w:eastAsia="SimSun"/>
                <w:sz w:val="20"/>
                <w:lang w:eastAsia="zh-CN"/>
              </w:rPr>
              <w:t>3</w:t>
            </w:r>
            <w:r w:rsidRPr="00614BE5">
              <w:rPr>
                <w:rFonts w:eastAsia="SimSun"/>
                <w:sz w:val="20"/>
                <w:lang w:eastAsia="zh-CN"/>
              </w:rPr>
              <w:tab/>
            </w:r>
            <w:r w:rsidRPr="00614BE5">
              <w:rPr>
                <w:bCs/>
                <w:sz w:val="20"/>
              </w:rPr>
              <w:t xml:space="preserve">Continue implementation of the WRC decisions as contained in the BR Director’s note in paragraph </w:t>
            </w:r>
            <w:proofErr w:type="gramStart"/>
            <w:r w:rsidRPr="00614BE5">
              <w:rPr>
                <w:bCs/>
                <w:sz w:val="20"/>
              </w:rPr>
              <w:t>4</w:t>
            </w:r>
            <w:proofErr w:type="gramEnd"/>
          </w:p>
          <w:p w14:paraId="7BD8B521"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4</w:t>
            </w:r>
            <w:r w:rsidRPr="00614BE5">
              <w:rPr>
                <w:rFonts w:eastAsia="SimSun"/>
                <w:sz w:val="20"/>
                <w:lang w:eastAsia="zh-CN"/>
              </w:rPr>
              <w:tab/>
              <w:t>Update the draft CPM text</w:t>
            </w:r>
          </w:p>
          <w:p w14:paraId="43A99A3D"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sz w:val="20"/>
              </w:rPr>
              <w:t>5</w:t>
            </w:r>
            <w:r w:rsidRPr="00614BE5">
              <w:rPr>
                <w:sz w:val="20"/>
              </w:rPr>
              <w:tab/>
              <w:t xml:space="preserve">Send LS to WP 5D informing about the sharing studies progress as </w:t>
            </w:r>
            <w:proofErr w:type="gramStart"/>
            <w:r w:rsidRPr="00614BE5">
              <w:rPr>
                <w:sz w:val="20"/>
              </w:rPr>
              <w:t>necessary</w:t>
            </w:r>
            <w:proofErr w:type="gramEnd"/>
          </w:p>
          <w:p w14:paraId="5C8EFBB0"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sz w:val="20"/>
              </w:rPr>
              <w:t>6</w:t>
            </w:r>
            <w:r w:rsidRPr="00614BE5">
              <w:rPr>
                <w:sz w:val="20"/>
              </w:rPr>
              <w:tab/>
              <w:t xml:space="preserve">Send LS to other contributing groups as </w:t>
            </w:r>
            <w:proofErr w:type="gramStart"/>
            <w:r w:rsidRPr="00614BE5">
              <w:rPr>
                <w:sz w:val="20"/>
              </w:rPr>
              <w:t>necessary</w:t>
            </w:r>
            <w:proofErr w:type="gramEnd"/>
          </w:p>
          <w:p w14:paraId="745A6D7E"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eastAsia="zh-CN"/>
              </w:rPr>
              <w:t>7</w:t>
            </w:r>
            <w:r w:rsidRPr="00614BE5">
              <w:rPr>
                <w:rFonts w:eastAsia="SimSun"/>
                <w:sz w:val="20"/>
                <w:lang w:eastAsia="zh-CN"/>
              </w:rPr>
              <w:tab/>
              <w:t xml:space="preserve">Review and revise work plan as necessary. </w:t>
            </w:r>
          </w:p>
          <w:p w14:paraId="4C2783D1"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u w:val="single"/>
              </w:rPr>
            </w:pPr>
            <w:r w:rsidRPr="00614BE5">
              <w:rPr>
                <w:b/>
                <w:bCs/>
                <w:sz w:val="20"/>
                <w:u w:val="single"/>
              </w:rPr>
              <w:t xml:space="preserve">Meeting No. </w:t>
            </w:r>
            <w:r w:rsidRPr="00614BE5">
              <w:rPr>
                <w:b/>
                <w:bCs/>
                <w:sz w:val="20"/>
                <w:u w:val="single"/>
                <w:lang w:val="en-US"/>
              </w:rPr>
              <w:t>35</w:t>
            </w:r>
            <w:r w:rsidRPr="00614BE5">
              <w:rPr>
                <w:b/>
                <w:bCs/>
                <w:sz w:val="20"/>
                <w:u w:val="single"/>
              </w:rPr>
              <w:t xml:space="preserve"> (April/May [2026, TBD])</w:t>
            </w:r>
          </w:p>
          <w:p w14:paraId="22F8CB4F" w14:textId="77777777" w:rsidR="001F6192" w:rsidRPr="00614BE5" w:rsidRDefault="001F6192" w:rsidP="00B31B53">
            <w:pPr>
              <w:pStyle w:val="Tabletext"/>
              <w:ind w:left="284" w:hanging="284"/>
            </w:pPr>
            <w:r w:rsidRPr="00614BE5">
              <w:t>1</w:t>
            </w:r>
            <w:r w:rsidRPr="00614BE5">
              <w:tab/>
              <w:t xml:space="preserve">Consider the received </w:t>
            </w:r>
            <w:proofErr w:type="gramStart"/>
            <w:r w:rsidRPr="00614BE5">
              <w:t>contributions</w:t>
            </w:r>
            <w:proofErr w:type="gramEnd"/>
          </w:p>
          <w:p w14:paraId="3D9C5C22" w14:textId="77777777" w:rsidR="001F6192" w:rsidRPr="00614BE5" w:rsidRDefault="001F6192" w:rsidP="00B31B53">
            <w:pPr>
              <w:pStyle w:val="Tabletext"/>
              <w:ind w:left="284" w:hanging="284"/>
              <w:rPr>
                <w:rFonts w:eastAsia="SimSun"/>
                <w:lang w:eastAsia="zh-CN"/>
              </w:rPr>
            </w:pPr>
            <w:r w:rsidRPr="00614BE5">
              <w:rPr>
                <w:rFonts w:eastAsia="SimSun"/>
                <w:lang w:eastAsia="zh-CN"/>
              </w:rPr>
              <w:t>2</w:t>
            </w:r>
            <w:r w:rsidRPr="00614BE5">
              <w:rPr>
                <w:rFonts w:eastAsia="SimSun"/>
                <w:lang w:eastAsia="zh-CN"/>
              </w:rPr>
              <w:tab/>
              <w:t xml:space="preserve">Update working documents for WRC-27 AI 1.13 sharing and compatibility studies, based on input contributions </w:t>
            </w:r>
            <w:proofErr w:type="gramStart"/>
            <w:r w:rsidRPr="00614BE5">
              <w:rPr>
                <w:rFonts w:eastAsia="SimSun"/>
                <w:lang w:eastAsia="zh-CN"/>
              </w:rPr>
              <w:t>received</w:t>
            </w:r>
            <w:proofErr w:type="gramEnd"/>
          </w:p>
          <w:p w14:paraId="3287544D" w14:textId="77777777" w:rsidR="001F6192" w:rsidRPr="00614BE5" w:rsidRDefault="001F6192" w:rsidP="00B31B53">
            <w:pPr>
              <w:pStyle w:val="Tabletext"/>
              <w:ind w:left="284" w:hanging="284"/>
            </w:pPr>
            <w:r w:rsidRPr="00614BE5">
              <w:rPr>
                <w:rFonts w:eastAsia="SimSun"/>
                <w:lang w:eastAsia="zh-CN"/>
              </w:rPr>
              <w:t>3</w:t>
            </w:r>
            <w:r w:rsidRPr="00614BE5">
              <w:rPr>
                <w:rFonts w:eastAsia="SimSun"/>
                <w:lang w:eastAsia="zh-CN"/>
              </w:rPr>
              <w:tab/>
              <w:t>Upgrade any working documents intended as new Reports or Recommendations to the Preliminary draft new ITU-R Recommendation(s)/Report(s)</w:t>
            </w:r>
          </w:p>
          <w:p w14:paraId="0CB9E08C"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4</w:t>
            </w:r>
            <w:r w:rsidRPr="00614BE5">
              <w:rPr>
                <w:rFonts w:eastAsia="SimSun"/>
                <w:sz w:val="20"/>
                <w:lang w:eastAsia="zh-CN"/>
              </w:rPr>
              <w:tab/>
              <w:t>Update the draft CPM text</w:t>
            </w:r>
          </w:p>
          <w:p w14:paraId="51E814C7"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5</w:t>
            </w:r>
            <w:r w:rsidRPr="00614BE5">
              <w:rPr>
                <w:rFonts w:eastAsia="SimSun"/>
                <w:sz w:val="20"/>
                <w:lang w:eastAsia="zh-CN"/>
              </w:rPr>
              <w:tab/>
            </w:r>
            <w:r w:rsidRPr="00614BE5">
              <w:rPr>
                <w:sz w:val="20"/>
              </w:rPr>
              <w:t xml:space="preserve">Send LS to WP 5D informing about the sharing studies progress as </w:t>
            </w:r>
            <w:proofErr w:type="gramStart"/>
            <w:r w:rsidRPr="00614BE5">
              <w:rPr>
                <w:sz w:val="20"/>
              </w:rPr>
              <w:t>necessary</w:t>
            </w:r>
            <w:proofErr w:type="gramEnd"/>
          </w:p>
          <w:p w14:paraId="4F71FFCB"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6</w:t>
            </w:r>
            <w:r w:rsidRPr="00614BE5">
              <w:rPr>
                <w:rFonts w:eastAsia="SimSun"/>
                <w:sz w:val="20"/>
                <w:lang w:eastAsia="zh-CN"/>
              </w:rPr>
              <w:tab/>
            </w:r>
            <w:r w:rsidRPr="00614BE5">
              <w:rPr>
                <w:sz w:val="20"/>
              </w:rPr>
              <w:t xml:space="preserve">Send LS to other contributing groups as </w:t>
            </w:r>
            <w:proofErr w:type="gramStart"/>
            <w:r w:rsidRPr="00614BE5">
              <w:rPr>
                <w:sz w:val="20"/>
              </w:rPr>
              <w:t>necessary</w:t>
            </w:r>
            <w:proofErr w:type="gramEnd"/>
          </w:p>
          <w:p w14:paraId="636EDEFE"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7</w:t>
            </w:r>
            <w:r w:rsidRPr="00614BE5">
              <w:rPr>
                <w:rFonts w:eastAsia="SimSun"/>
                <w:sz w:val="20"/>
                <w:lang w:eastAsia="zh-CN"/>
              </w:rPr>
              <w:tab/>
              <w:t>Review and revise work plan as necessary.</w:t>
            </w:r>
          </w:p>
          <w:p w14:paraId="2F6DA4B8"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u w:val="single"/>
              </w:rPr>
            </w:pPr>
            <w:r w:rsidRPr="00614BE5">
              <w:rPr>
                <w:b/>
                <w:bCs/>
                <w:sz w:val="20"/>
                <w:u w:val="single"/>
              </w:rPr>
              <w:t xml:space="preserve">Meeting No. </w:t>
            </w:r>
            <w:r w:rsidRPr="00614BE5">
              <w:rPr>
                <w:b/>
                <w:bCs/>
                <w:sz w:val="20"/>
                <w:u w:val="single"/>
                <w:lang w:val="en-US"/>
              </w:rPr>
              <w:t>36</w:t>
            </w:r>
            <w:r w:rsidRPr="00614BE5">
              <w:rPr>
                <w:b/>
                <w:bCs/>
                <w:sz w:val="20"/>
                <w:u w:val="single"/>
              </w:rPr>
              <w:t xml:space="preserve"> (October [2026, TBD])</w:t>
            </w:r>
          </w:p>
          <w:p w14:paraId="1C54F6A5"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i/>
                <w:iCs/>
                <w:sz w:val="20"/>
                <w:lang w:eastAsia="ja-JP"/>
              </w:rPr>
            </w:pPr>
            <w:r w:rsidRPr="00614BE5">
              <w:rPr>
                <w:b/>
                <w:bCs/>
                <w:i/>
                <w:iCs/>
                <w:sz w:val="20"/>
                <w:lang w:eastAsia="ja-JP"/>
              </w:rPr>
              <w:t>Possible *3</w:t>
            </w:r>
            <w:r w:rsidRPr="00614BE5">
              <w:rPr>
                <w:b/>
                <w:bCs/>
                <w:i/>
                <w:iCs/>
                <w:sz w:val="20"/>
                <w:vertAlign w:val="superscript"/>
                <w:lang w:eastAsia="ja-JP"/>
              </w:rPr>
              <w:t>rd</w:t>
            </w:r>
            <w:r w:rsidRPr="00614BE5">
              <w:rPr>
                <w:b/>
                <w:bCs/>
                <w:i/>
                <w:iCs/>
                <w:sz w:val="20"/>
                <w:lang w:eastAsia="ja-JP"/>
              </w:rPr>
              <w:t xml:space="preserve"> Joint session with WP 5D (to be confirmed if needed)</w:t>
            </w:r>
          </w:p>
          <w:p w14:paraId="0286DC94" w14:textId="77777777" w:rsidR="001F6192" w:rsidRPr="00614BE5" w:rsidRDefault="001F6192" w:rsidP="00B31B53">
            <w:pPr>
              <w:pStyle w:val="Tabletext"/>
              <w:ind w:left="284" w:hanging="284"/>
            </w:pPr>
            <w:r w:rsidRPr="00614BE5">
              <w:t>1</w:t>
            </w:r>
            <w:r w:rsidRPr="00614BE5">
              <w:tab/>
              <w:t xml:space="preserve">Consider the received </w:t>
            </w:r>
            <w:proofErr w:type="gramStart"/>
            <w:r w:rsidRPr="00614BE5">
              <w:t>contributions</w:t>
            </w:r>
            <w:proofErr w:type="gramEnd"/>
          </w:p>
          <w:p w14:paraId="0AC8DBEE"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eastAsia="zh-CN"/>
              </w:rPr>
              <w:t>2</w:t>
            </w:r>
            <w:r w:rsidRPr="00614BE5">
              <w:rPr>
                <w:rFonts w:eastAsia="SimSun"/>
                <w:sz w:val="20"/>
                <w:lang w:eastAsia="zh-CN"/>
              </w:rPr>
              <w:tab/>
            </w:r>
            <w:r w:rsidRPr="00614BE5">
              <w:rPr>
                <w:sz w:val="20"/>
              </w:rPr>
              <w:t>Finalize any draft new ITU-R Recommendations/Reports, to the extent possible</w:t>
            </w:r>
          </w:p>
          <w:p w14:paraId="56A9FBD9"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3</w:t>
            </w:r>
            <w:r w:rsidRPr="00614BE5">
              <w:rPr>
                <w:rFonts w:eastAsia="SimSun"/>
                <w:sz w:val="20"/>
                <w:lang w:eastAsia="zh-CN"/>
              </w:rPr>
              <w:tab/>
              <w:t xml:space="preserve">Receive results of regulatory studies from WP </w:t>
            </w:r>
            <w:proofErr w:type="gramStart"/>
            <w:r w:rsidRPr="00614BE5">
              <w:rPr>
                <w:rFonts w:eastAsia="SimSun"/>
                <w:sz w:val="20"/>
                <w:lang w:eastAsia="zh-CN"/>
              </w:rPr>
              <w:t>5D</w:t>
            </w:r>
            <w:proofErr w:type="gramEnd"/>
          </w:p>
          <w:p w14:paraId="522FA21E"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eastAsia="zh-CN"/>
              </w:rPr>
              <w:t>4</w:t>
            </w:r>
            <w:r w:rsidRPr="00614BE5">
              <w:rPr>
                <w:rFonts w:eastAsia="SimSun"/>
                <w:sz w:val="20"/>
                <w:lang w:eastAsia="zh-CN"/>
              </w:rPr>
              <w:tab/>
              <w:t xml:space="preserve">Update working documents for WRC-27 AI 1.13 sharing and compatibility studies, based on input contributions </w:t>
            </w:r>
            <w:proofErr w:type="gramStart"/>
            <w:r w:rsidRPr="00614BE5">
              <w:rPr>
                <w:rFonts w:eastAsia="SimSun"/>
                <w:sz w:val="20"/>
                <w:lang w:eastAsia="zh-CN"/>
              </w:rPr>
              <w:t>received</w:t>
            </w:r>
            <w:proofErr w:type="gramEnd"/>
          </w:p>
          <w:p w14:paraId="086B31D8"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eastAsia="zh-CN"/>
              </w:rPr>
              <w:t>5</w:t>
            </w:r>
            <w:r w:rsidRPr="00614BE5">
              <w:rPr>
                <w:rFonts w:eastAsia="SimSun"/>
                <w:sz w:val="20"/>
                <w:lang w:eastAsia="zh-CN"/>
              </w:rPr>
              <w:tab/>
              <w:t xml:space="preserve">Finalize the draft CPM text including regulatory studies from WP 5D </w:t>
            </w:r>
            <w:r w:rsidRPr="00614BE5">
              <w:rPr>
                <w:sz w:val="20"/>
                <w:lang w:eastAsia="ja-JP"/>
              </w:rPr>
              <w:t>and send to the CPM Chapter Rapporteur</w:t>
            </w:r>
          </w:p>
          <w:p w14:paraId="1363CFE3"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6</w:t>
            </w:r>
            <w:r w:rsidRPr="00614BE5">
              <w:rPr>
                <w:rFonts w:eastAsia="SimSun"/>
                <w:sz w:val="20"/>
                <w:lang w:eastAsia="zh-CN"/>
              </w:rPr>
              <w:tab/>
            </w:r>
            <w:r w:rsidRPr="00614BE5">
              <w:rPr>
                <w:sz w:val="20"/>
              </w:rPr>
              <w:t xml:space="preserve">Send LS to contributing groups as </w:t>
            </w:r>
            <w:proofErr w:type="gramStart"/>
            <w:r w:rsidRPr="00614BE5">
              <w:rPr>
                <w:sz w:val="20"/>
              </w:rPr>
              <w:t>necessary</w:t>
            </w:r>
            <w:proofErr w:type="gramEnd"/>
          </w:p>
          <w:p w14:paraId="772AF594"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7</w:t>
            </w:r>
            <w:r w:rsidRPr="00614BE5">
              <w:rPr>
                <w:rFonts w:eastAsia="SimSun"/>
                <w:sz w:val="20"/>
                <w:lang w:eastAsia="zh-CN"/>
              </w:rPr>
              <w:tab/>
              <w:t>Review and revise work plan as necessary</w:t>
            </w:r>
            <w:r w:rsidRPr="00614BE5">
              <w:rPr>
                <w:sz w:val="20"/>
              </w:rPr>
              <w:t>.</w:t>
            </w:r>
          </w:p>
          <w:p w14:paraId="461C1EDC"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b/>
                <w:bCs/>
                <w:sz w:val="20"/>
                <w:u w:val="single"/>
              </w:rPr>
            </w:pPr>
            <w:r w:rsidRPr="00614BE5">
              <w:rPr>
                <w:b/>
                <w:bCs/>
                <w:sz w:val="20"/>
                <w:u w:val="single"/>
              </w:rPr>
              <w:t xml:space="preserve">Meeting No. </w:t>
            </w:r>
            <w:r w:rsidRPr="00614BE5">
              <w:rPr>
                <w:b/>
                <w:bCs/>
                <w:sz w:val="20"/>
                <w:u w:val="single"/>
                <w:lang w:val="en-US"/>
              </w:rPr>
              <w:t>37</w:t>
            </w:r>
            <w:r w:rsidRPr="00614BE5">
              <w:rPr>
                <w:b/>
                <w:bCs/>
                <w:sz w:val="20"/>
                <w:u w:val="single"/>
              </w:rPr>
              <w:t xml:space="preserve"> ([2027, TBD])</w:t>
            </w:r>
          </w:p>
          <w:p w14:paraId="3FD8AD92"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sz w:val="20"/>
              </w:rPr>
              <w:t>1</w:t>
            </w:r>
            <w:r w:rsidRPr="00614BE5">
              <w:rPr>
                <w:sz w:val="20"/>
              </w:rPr>
              <w:tab/>
            </w:r>
            <w:r w:rsidRPr="00614BE5">
              <w:rPr>
                <w:rFonts w:eastAsia="SimSun"/>
                <w:sz w:val="20"/>
                <w:lang w:eastAsia="zh-CN"/>
              </w:rPr>
              <w:t xml:space="preserve">Additional work as necessary based on input </w:t>
            </w:r>
            <w:proofErr w:type="gramStart"/>
            <w:r w:rsidRPr="00614BE5">
              <w:rPr>
                <w:rFonts w:eastAsia="SimSun"/>
                <w:sz w:val="20"/>
                <w:lang w:eastAsia="zh-CN"/>
              </w:rPr>
              <w:t>contributions</w:t>
            </w:r>
            <w:proofErr w:type="gramEnd"/>
          </w:p>
          <w:p w14:paraId="76879719"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eastAsia="zh-CN"/>
              </w:rPr>
              <w:t>2</w:t>
            </w:r>
            <w:r w:rsidRPr="00614BE5">
              <w:rPr>
                <w:rFonts w:eastAsia="SimSun"/>
                <w:sz w:val="20"/>
                <w:lang w:eastAsia="zh-CN"/>
              </w:rPr>
              <w:tab/>
              <w:t xml:space="preserve">Finalize </w:t>
            </w:r>
            <w:r w:rsidRPr="00614BE5">
              <w:rPr>
                <w:sz w:val="20"/>
                <w:lang w:eastAsia="zh-CN"/>
              </w:rPr>
              <w:t>the sharing and compatibility studies, if necessary</w:t>
            </w:r>
          </w:p>
          <w:p w14:paraId="4ABC8AD9"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3</w:t>
            </w:r>
            <w:r w:rsidRPr="00614BE5">
              <w:rPr>
                <w:rFonts w:eastAsia="SimSun"/>
                <w:sz w:val="20"/>
                <w:lang w:eastAsia="zh-CN"/>
              </w:rPr>
              <w:tab/>
            </w:r>
            <w:r w:rsidRPr="00614BE5">
              <w:rPr>
                <w:sz w:val="20"/>
              </w:rPr>
              <w:t xml:space="preserve">Send LS to contributing groups as </w:t>
            </w:r>
            <w:proofErr w:type="gramStart"/>
            <w:r w:rsidRPr="00614BE5">
              <w:rPr>
                <w:sz w:val="20"/>
              </w:rPr>
              <w:t>necessary</w:t>
            </w:r>
            <w:proofErr w:type="gramEnd"/>
          </w:p>
          <w:p w14:paraId="3E278EE8" w14:textId="77777777" w:rsidR="001F6192" w:rsidRPr="00614BE5" w:rsidRDefault="001F6192" w:rsidP="00B31B5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SimSun"/>
                <w:sz w:val="20"/>
                <w:lang w:eastAsia="zh-CN"/>
              </w:rPr>
            </w:pPr>
            <w:r w:rsidRPr="00614BE5">
              <w:rPr>
                <w:rFonts w:eastAsia="SimSun"/>
                <w:sz w:val="20"/>
                <w:lang w:val="en-US" w:eastAsia="zh-CN"/>
              </w:rPr>
              <w:t>4</w:t>
            </w:r>
            <w:r w:rsidRPr="00614BE5">
              <w:rPr>
                <w:rFonts w:eastAsia="SimSun"/>
                <w:sz w:val="20"/>
                <w:lang w:eastAsia="zh-CN"/>
              </w:rPr>
              <w:tab/>
            </w:r>
            <w:r w:rsidRPr="00614BE5">
              <w:rPr>
                <w:sz w:val="20"/>
                <w:lang w:eastAsia="zh-CN"/>
              </w:rPr>
              <w:t>Send any relevant draft new Recommendations/Reports to Study Group 4 for adoption, as appropriate</w:t>
            </w:r>
            <w:r w:rsidRPr="00614BE5">
              <w:rPr>
                <w:sz w:val="20"/>
              </w:rPr>
              <w:t>.</w:t>
            </w:r>
          </w:p>
        </w:tc>
      </w:tr>
    </w:tbl>
    <w:p w14:paraId="016E2727" w14:textId="77777777" w:rsidR="001F6192" w:rsidRDefault="001F6192" w:rsidP="001F6192">
      <w:pPr>
        <w:spacing w:before="0"/>
        <w:jc w:val="center"/>
      </w:pPr>
      <w:r>
        <w:lastRenderedPageBreak/>
        <w:t>______________</w:t>
      </w:r>
    </w:p>
    <w:p w14:paraId="2457E3B1" w14:textId="4283F3AF" w:rsidR="00111CA6" w:rsidRDefault="00111CA6">
      <w:pPr>
        <w:tabs>
          <w:tab w:val="clear" w:pos="1134"/>
          <w:tab w:val="clear" w:pos="1871"/>
          <w:tab w:val="clear" w:pos="2268"/>
        </w:tabs>
        <w:overflowPunct/>
        <w:autoSpaceDE/>
        <w:autoSpaceDN/>
        <w:adjustRightInd/>
        <w:spacing w:before="0" w:after="160" w:line="259" w:lineRule="auto"/>
        <w:textAlignment w:val="auto"/>
      </w:pPr>
      <w:r>
        <w:br w:type="page"/>
      </w:r>
    </w:p>
    <w:p w14:paraId="154904C4" w14:textId="77777777" w:rsidR="00A644C5" w:rsidRDefault="00111CA6" w:rsidP="00111CA6">
      <w:pPr>
        <w:jc w:val="center"/>
        <w:rPr>
          <w:b/>
          <w:bCs/>
          <w:sz w:val="28"/>
          <w:szCs w:val="28"/>
        </w:rPr>
      </w:pPr>
      <w:r w:rsidRPr="00111CA6">
        <w:rPr>
          <w:b/>
          <w:bCs/>
          <w:sz w:val="28"/>
          <w:szCs w:val="28"/>
        </w:rPr>
        <w:lastRenderedPageBreak/>
        <w:t>ATTACHMENT 2</w:t>
      </w:r>
      <w:r w:rsidR="00A644C5">
        <w:rPr>
          <w:b/>
          <w:bCs/>
          <w:sz w:val="28"/>
          <w:szCs w:val="28"/>
        </w:rPr>
        <w:t xml:space="preserve"> </w:t>
      </w:r>
    </w:p>
    <w:p w14:paraId="5B284C2D" w14:textId="4079A202" w:rsidR="00370160" w:rsidRPr="00111CA6" w:rsidRDefault="00A644C5" w:rsidP="00111CA6">
      <w:pPr>
        <w:jc w:val="center"/>
        <w:rPr>
          <w:b/>
          <w:bCs/>
          <w:sz w:val="28"/>
          <w:szCs w:val="28"/>
        </w:rPr>
      </w:pPr>
      <w:r>
        <w:rPr>
          <w:b/>
          <w:bCs/>
          <w:sz w:val="28"/>
          <w:szCs w:val="28"/>
        </w:rPr>
        <w:t xml:space="preserve">(Edits/Additions to </w:t>
      </w:r>
      <w:r w:rsidRPr="00A644C5">
        <w:rPr>
          <w:b/>
          <w:bCs/>
          <w:sz w:val="28"/>
          <w:szCs w:val="28"/>
        </w:rPr>
        <w:t>§</w:t>
      </w:r>
      <w:r>
        <w:rPr>
          <w:b/>
          <w:bCs/>
          <w:sz w:val="28"/>
          <w:szCs w:val="28"/>
        </w:rPr>
        <w:t>4 of Part B of Annex 7 of Document 4C/77 (page 19))</w:t>
      </w:r>
    </w:p>
    <w:p w14:paraId="0A205593" w14:textId="77777777" w:rsidR="00111CA6" w:rsidRDefault="00111CA6" w:rsidP="00111CA6">
      <w:pPr>
        <w:jc w:val="center"/>
      </w:pPr>
    </w:p>
    <w:p w14:paraId="69B4506B" w14:textId="77777777" w:rsidR="00111CA6" w:rsidRDefault="00111CA6" w:rsidP="00111CA6">
      <w:r>
        <w:t>4</w:t>
      </w:r>
      <w:r>
        <w:tab/>
        <w:t>Sharing and compatibility studies</w:t>
      </w:r>
    </w:p>
    <w:p w14:paraId="457E07C4" w14:textId="77777777" w:rsidR="00111CA6" w:rsidRDefault="00111CA6" w:rsidP="00111CA6">
      <w:r>
        <w:t>[Text to be developed.]</w:t>
      </w:r>
    </w:p>
    <w:p w14:paraId="0EFCBD74" w14:textId="77777777" w:rsidR="00111CA6" w:rsidRDefault="00111CA6" w:rsidP="00111CA6">
      <w:r>
        <w:t>…</w:t>
      </w:r>
    </w:p>
    <w:p w14:paraId="10FCB70D" w14:textId="77777777" w:rsidR="00111CA6" w:rsidRDefault="00111CA6" w:rsidP="00111CA6">
      <w:r>
        <w:t>4.1</w:t>
      </w:r>
      <w:r>
        <w:tab/>
        <w:t>Interference scenarios (geometries)</w:t>
      </w:r>
    </w:p>
    <w:p w14:paraId="4A073222" w14:textId="77777777" w:rsidR="00111CA6" w:rsidRDefault="00111CA6" w:rsidP="00111CA6">
      <w:r>
        <w:t>[Text to be developed.]</w:t>
      </w:r>
    </w:p>
    <w:p w14:paraId="111B15FA" w14:textId="77777777" w:rsidR="00111CA6" w:rsidRDefault="00111CA6" w:rsidP="00111CA6">
      <w:r>
        <w:t>…</w:t>
      </w:r>
    </w:p>
    <w:p w14:paraId="5726C035" w14:textId="77777777" w:rsidR="00111CA6" w:rsidRDefault="00111CA6" w:rsidP="00111CA6">
      <w:r>
        <w:t>4.2</w:t>
      </w:r>
      <w:r>
        <w:tab/>
        <w:t>Study results</w:t>
      </w:r>
    </w:p>
    <w:p w14:paraId="04A8876D" w14:textId="77777777" w:rsidR="00111CA6" w:rsidRDefault="00111CA6" w:rsidP="00111CA6">
      <w:r>
        <w:t>[Text to be developed.]</w:t>
      </w:r>
    </w:p>
    <w:p w14:paraId="50600FBA" w14:textId="77777777" w:rsidR="00111CA6" w:rsidRDefault="00111CA6" w:rsidP="00111CA6">
      <w:r>
        <w:t>…</w:t>
      </w:r>
    </w:p>
    <w:p w14:paraId="10483614" w14:textId="5E42E4A6" w:rsidR="00111CA6" w:rsidRPr="00FB7D9E" w:rsidRDefault="00111CA6" w:rsidP="00111CA6">
      <w:pPr>
        <w:rPr>
          <w:sz w:val="28"/>
          <w:szCs w:val="28"/>
          <w:rPrChange w:id="3" w:author="Dilapi, Christine (HII-Mission Technologies)" w:date="2024-07-12T16:58:00Z">
            <w:rPr/>
          </w:rPrChange>
        </w:rPr>
      </w:pPr>
      <w:r w:rsidRPr="00FB7D9E">
        <w:rPr>
          <w:sz w:val="28"/>
          <w:szCs w:val="28"/>
          <w:rPrChange w:id="4" w:author="Dilapi, Christine (HII-Mission Technologies)" w:date="2024-07-12T16:58:00Z">
            <w:rPr/>
          </w:rPrChange>
        </w:rPr>
        <w:t>4.2.1</w:t>
      </w:r>
      <w:r w:rsidRPr="00FB7D9E">
        <w:rPr>
          <w:sz w:val="28"/>
          <w:szCs w:val="28"/>
          <w:rPrChange w:id="5" w:author="Dilapi, Christine (HII-Mission Technologies)" w:date="2024-07-12T16:58:00Z">
            <w:rPr/>
          </w:rPrChange>
        </w:rPr>
        <w:tab/>
      </w:r>
      <w:ins w:id="6" w:author="Dilapi, Christine (HII-Mission Technologies)" w:date="2024-07-12T14:37:00Z">
        <w:r w:rsidRPr="00FB7D9E">
          <w:rPr>
            <w:sz w:val="28"/>
            <w:szCs w:val="28"/>
            <w:rPrChange w:id="7" w:author="Dilapi, Christine (HII-Mission Technologies)" w:date="2024-07-12T16:58:00Z">
              <w:rPr/>
            </w:rPrChange>
          </w:rPr>
          <w:t xml:space="preserve">Technical and operational characteristics of services and systems operating in the </w:t>
        </w:r>
      </w:ins>
      <w:r w:rsidRPr="00FB7D9E">
        <w:rPr>
          <w:sz w:val="28"/>
          <w:szCs w:val="28"/>
          <w:rPrChange w:id="8" w:author="Dilapi, Christine (HII-Mission Technologies)" w:date="2024-07-12T16:58:00Z">
            <w:rPr/>
          </w:rPrChange>
        </w:rPr>
        <w:t xml:space="preserve">Frequency range 694/698-960 </w:t>
      </w:r>
      <w:proofErr w:type="gramStart"/>
      <w:r w:rsidRPr="00FB7D9E">
        <w:rPr>
          <w:sz w:val="28"/>
          <w:szCs w:val="28"/>
          <w:rPrChange w:id="9" w:author="Dilapi, Christine (HII-Mission Technologies)" w:date="2024-07-12T16:58:00Z">
            <w:rPr/>
          </w:rPrChange>
        </w:rPr>
        <w:t>MHz</w:t>
      </w:r>
      <w:proofErr w:type="gramEnd"/>
    </w:p>
    <w:p w14:paraId="3D4F5922" w14:textId="2912EDE1" w:rsidR="00111CA6" w:rsidDel="00E858F8" w:rsidRDefault="00111CA6" w:rsidP="00111CA6">
      <w:pPr>
        <w:rPr>
          <w:del w:id="10" w:author="Dilapi, Christine (HII-Mission Technologies)" w:date="2024-07-12T14:49:00Z"/>
        </w:rPr>
      </w:pPr>
      <w:del w:id="11" w:author="Dilapi, Christine (HII-Mission Technologies)" w:date="2024-07-12T14:49:00Z">
        <w:r w:rsidDel="00E858F8">
          <w:delText>[Text to be developed.]</w:delText>
        </w:r>
      </w:del>
    </w:p>
    <w:p w14:paraId="281B4C36" w14:textId="563CA063" w:rsidR="00111CA6" w:rsidDel="00E858F8" w:rsidRDefault="00111CA6" w:rsidP="00111CA6">
      <w:pPr>
        <w:rPr>
          <w:del w:id="12" w:author="Dilapi, Christine (HII-Mission Technologies)" w:date="2024-07-12T14:49:00Z"/>
        </w:rPr>
      </w:pPr>
      <w:del w:id="13" w:author="Dilapi, Christine (HII-Mission Technologies)" w:date="2024-07-12T14:49:00Z">
        <w:r w:rsidDel="00E858F8">
          <w:delText>…</w:delText>
        </w:r>
      </w:del>
    </w:p>
    <w:p w14:paraId="4C7D3455" w14:textId="3210BDEF" w:rsidR="00785329" w:rsidRDefault="00785329" w:rsidP="00E858F8">
      <w:pPr>
        <w:rPr>
          <w:ins w:id="14" w:author="Dilapi, Christine (HII-Mission Technologies)" w:date="2024-07-12T15:23:00Z"/>
          <w:b/>
          <w:bCs/>
        </w:rPr>
      </w:pPr>
      <w:ins w:id="15" w:author="Dilapi, Christine (HII-Mission Technologies)" w:date="2024-07-12T15:23:00Z">
        <w:r>
          <w:rPr>
            <w:b/>
            <w:bCs/>
          </w:rPr>
          <w:t>4.2.</w:t>
        </w:r>
      </w:ins>
      <w:ins w:id="16" w:author="Dilapi, Christine (HII-Mission Technologies)" w:date="2024-07-12T15:24:00Z">
        <w:r>
          <w:rPr>
            <w:b/>
            <w:bCs/>
          </w:rPr>
          <w:t xml:space="preserve">1.1 </w:t>
        </w:r>
        <w:r w:rsidRPr="00785329">
          <w:rPr>
            <w:rPrChange w:id="17" w:author="Dilapi, Christine (HII-Mission Technologies)" w:date="2024-07-12T15:24:00Z">
              <w:rPr>
                <w:b/>
                <w:bCs/>
              </w:rPr>
            </w:rPrChange>
          </w:rPr>
          <w:t>Technical and operational characteristics of radar systems operating in the</w:t>
        </w:r>
        <w:r>
          <w:rPr>
            <w:b/>
            <w:bCs/>
          </w:rPr>
          <w:t xml:space="preserve"> </w:t>
        </w:r>
        <w:r>
          <w:t>f</w:t>
        </w:r>
        <w:r>
          <w:t xml:space="preserve">requency range 694/698-960 </w:t>
        </w:r>
        <w:proofErr w:type="gramStart"/>
        <w:r>
          <w:t>MHz</w:t>
        </w:r>
      </w:ins>
      <w:proofErr w:type="gramEnd"/>
    </w:p>
    <w:p w14:paraId="36A21179" w14:textId="687D42F9" w:rsidR="00E858F8" w:rsidRPr="00A96706" w:rsidRDefault="00A96706" w:rsidP="00E858F8">
      <w:pPr>
        <w:rPr>
          <w:i/>
          <w:iCs/>
          <w:rPrChange w:id="18" w:author="Dilapi, Christine (HII-Mission Technologies)" w:date="2024-07-12T15:26:00Z">
            <w:rPr>
              <w:b/>
              <w:bCs/>
            </w:rPr>
          </w:rPrChange>
        </w:rPr>
      </w:pPr>
      <w:r w:rsidRPr="00A96706">
        <w:rPr>
          <w:i/>
          <w:iCs/>
          <w:rPrChange w:id="19" w:author="Dilapi, Christine (HII-Mission Technologies)" w:date="2024-07-12T15:26:00Z">
            <w:rPr/>
          </w:rPrChange>
        </w:rPr>
        <w:t>{</w:t>
      </w:r>
      <w:r w:rsidR="00E858F8" w:rsidRPr="00A96706">
        <w:rPr>
          <w:i/>
          <w:iCs/>
          <w:rPrChange w:id="20" w:author="Dilapi, Christine (HII-Mission Technologies)" w:date="2024-07-12T15:26:00Z">
            <w:rPr>
              <w:b/>
              <w:bCs/>
            </w:rPr>
          </w:rPrChange>
        </w:rPr>
        <w:t>From Document 4C/83</w:t>
      </w:r>
      <w:r w:rsidRPr="00A96706">
        <w:rPr>
          <w:i/>
          <w:iCs/>
          <w:rPrChange w:id="21" w:author="Dilapi, Christine (HII-Mission Technologies)" w:date="2024-07-12T15:26:00Z">
            <w:rPr/>
          </w:rPrChange>
        </w:rPr>
        <w:t>}</w:t>
      </w:r>
    </w:p>
    <w:p w14:paraId="69918AE8" w14:textId="77777777" w:rsidR="00E858F8" w:rsidRPr="005B5CC9" w:rsidRDefault="00E858F8" w:rsidP="00E858F8">
      <w:pPr>
        <w:rPr>
          <w:ins w:id="22" w:author="Dilapi, Christine (HII-Mission Technologies)" w:date="2024-07-12T14:49:00Z"/>
          <w:b/>
        </w:rPr>
      </w:pPr>
      <w:ins w:id="23" w:author="Dilapi, Christine (HII-Mission Technologies)" w:date="2024-07-12T14:49:00Z">
        <w:r w:rsidRPr="005B5CC9">
          <w:rPr>
            <w:b/>
          </w:rPr>
          <w:t xml:space="preserve">Recommendation ITU-R M.1227-2: </w:t>
        </w:r>
        <w:r w:rsidRPr="005B5CC9">
          <w:t>Technical and operational characteristics of wind profiler radars in bands in the vicinity of 1 000 MHz</w:t>
        </w:r>
      </w:ins>
    </w:p>
    <w:p w14:paraId="6A9F19E7" w14:textId="77777777" w:rsidR="00E858F8" w:rsidRDefault="00E858F8" w:rsidP="00111CA6">
      <w:pPr>
        <w:rPr>
          <w:ins w:id="24" w:author="Dilapi, Christine (HII-Mission Technologies)" w:date="2024-07-12T14:49:00Z"/>
        </w:rPr>
      </w:pPr>
    </w:p>
    <w:p w14:paraId="3A478BCF" w14:textId="0767F23D" w:rsidR="00111CA6" w:rsidRPr="00FB7D9E" w:rsidRDefault="00111CA6" w:rsidP="00111CA6">
      <w:pPr>
        <w:rPr>
          <w:sz w:val="28"/>
          <w:szCs w:val="28"/>
          <w:rPrChange w:id="25" w:author="Dilapi, Christine (HII-Mission Technologies)" w:date="2024-07-12T16:58:00Z">
            <w:rPr/>
          </w:rPrChange>
        </w:rPr>
      </w:pPr>
      <w:r w:rsidRPr="00FB7D9E">
        <w:rPr>
          <w:sz w:val="28"/>
          <w:szCs w:val="28"/>
          <w:rPrChange w:id="26" w:author="Dilapi, Christine (HII-Mission Technologies)" w:date="2024-07-12T16:58:00Z">
            <w:rPr/>
          </w:rPrChange>
        </w:rPr>
        <w:t>4.2.2</w:t>
      </w:r>
      <w:r w:rsidRPr="00FB7D9E">
        <w:rPr>
          <w:sz w:val="28"/>
          <w:szCs w:val="28"/>
          <w:rPrChange w:id="27" w:author="Dilapi, Christine (HII-Mission Technologies)" w:date="2024-07-12T16:58:00Z">
            <w:rPr/>
          </w:rPrChange>
        </w:rPr>
        <w:tab/>
      </w:r>
      <w:ins w:id="28" w:author="Dilapi, Christine (HII-Mission Technologies)" w:date="2024-07-12T14:37:00Z">
        <w:r w:rsidRPr="00FB7D9E">
          <w:rPr>
            <w:sz w:val="28"/>
            <w:szCs w:val="28"/>
            <w:rPrChange w:id="29" w:author="Dilapi, Christine (HII-Mission Technologies)" w:date="2024-07-12T16:58:00Z">
              <w:rPr/>
            </w:rPrChange>
          </w:rPr>
          <w:t xml:space="preserve">Technical and operational characteristics of services and systems operating in the </w:t>
        </w:r>
      </w:ins>
      <w:r w:rsidRPr="00FB7D9E">
        <w:rPr>
          <w:sz w:val="28"/>
          <w:szCs w:val="28"/>
          <w:rPrChange w:id="30" w:author="Dilapi, Christine (HII-Mission Technologies)" w:date="2024-07-12T16:58:00Z">
            <w:rPr/>
          </w:rPrChange>
        </w:rPr>
        <w:t xml:space="preserve">Frequency range 1 427-1 518 </w:t>
      </w:r>
      <w:proofErr w:type="gramStart"/>
      <w:r w:rsidRPr="00FB7D9E">
        <w:rPr>
          <w:sz w:val="28"/>
          <w:szCs w:val="28"/>
          <w:rPrChange w:id="31" w:author="Dilapi, Christine (HII-Mission Technologies)" w:date="2024-07-12T16:58:00Z">
            <w:rPr/>
          </w:rPrChange>
        </w:rPr>
        <w:t>MHz</w:t>
      </w:r>
      <w:proofErr w:type="gramEnd"/>
      <w:r w:rsidRPr="00FB7D9E">
        <w:rPr>
          <w:sz w:val="28"/>
          <w:szCs w:val="28"/>
          <w:rPrChange w:id="32" w:author="Dilapi, Christine (HII-Mission Technologies)" w:date="2024-07-12T16:58:00Z">
            <w:rPr/>
          </w:rPrChange>
        </w:rPr>
        <w:t xml:space="preserve"> </w:t>
      </w:r>
    </w:p>
    <w:p w14:paraId="65CB5605" w14:textId="222171B6" w:rsidR="00111CA6" w:rsidDel="00E858F8" w:rsidRDefault="00111CA6" w:rsidP="00111CA6">
      <w:pPr>
        <w:rPr>
          <w:del w:id="33" w:author="Dilapi, Christine (HII-Mission Technologies)" w:date="2024-07-12T14:52:00Z"/>
        </w:rPr>
      </w:pPr>
      <w:del w:id="34" w:author="Dilapi, Christine (HII-Mission Technologies)" w:date="2024-07-12T14:52:00Z">
        <w:r w:rsidDel="00E858F8">
          <w:delText>[Text to be developed.]</w:delText>
        </w:r>
      </w:del>
    </w:p>
    <w:p w14:paraId="2E85AFA6" w14:textId="7013D5EC" w:rsidR="00E858F8" w:rsidRDefault="00A96706" w:rsidP="00111CA6">
      <w:pPr>
        <w:rPr>
          <w:ins w:id="35" w:author="Dilapi, Christine (HII-Mission Technologies)" w:date="2024-07-12T15:27:00Z"/>
        </w:rPr>
      </w:pPr>
      <w:ins w:id="36" w:author="Dilapi, Christine (HII-Mission Technologies)" w:date="2024-07-12T15:26:00Z">
        <w:r>
          <w:t>4.2.2</w:t>
        </w:r>
        <w:r>
          <w:t>.1</w:t>
        </w:r>
        <w:r>
          <w:tab/>
        </w:r>
        <w:r w:rsidRPr="00646919">
          <w:t xml:space="preserve">Technical and operational characteristics of </w:t>
        </w:r>
      </w:ins>
      <w:ins w:id="37" w:author="Dilapi, Christine (HII-Mission Technologies)" w:date="2024-07-12T15:28:00Z">
        <w:r>
          <w:t>aeronautical mobile service</w:t>
        </w:r>
      </w:ins>
      <w:ins w:id="38" w:author="Dilapi, Christine (HII-Mission Technologies)" w:date="2024-07-12T15:26:00Z">
        <w:r w:rsidRPr="00646919">
          <w:t xml:space="preserve"> systems operating in the </w:t>
        </w:r>
        <w:r>
          <w:t xml:space="preserve">Frequency range 1 427-1 518 </w:t>
        </w:r>
        <w:proofErr w:type="gramStart"/>
        <w:r>
          <w:t>MHz</w:t>
        </w:r>
        <w:proofErr w:type="gramEnd"/>
        <w:r>
          <w:t xml:space="preserve"> </w:t>
        </w:r>
      </w:ins>
    </w:p>
    <w:p w14:paraId="15A63FE4" w14:textId="37A0364A" w:rsidR="00A96706" w:rsidRPr="00A96706" w:rsidRDefault="00A96706" w:rsidP="00111CA6">
      <w:pPr>
        <w:rPr>
          <w:i/>
          <w:iCs/>
          <w:rPrChange w:id="39" w:author="Dilapi, Christine (HII-Mission Technologies)" w:date="2024-07-12T15:27:00Z">
            <w:rPr/>
          </w:rPrChange>
        </w:rPr>
      </w:pPr>
      <w:r w:rsidRPr="00B31B53">
        <w:rPr>
          <w:i/>
          <w:iCs/>
        </w:rPr>
        <w:t>{From Document 4C/83}</w:t>
      </w:r>
    </w:p>
    <w:p w14:paraId="3ACD689F" w14:textId="33F19F85" w:rsidR="00111CA6" w:rsidRDefault="00111CA6" w:rsidP="00111CA6">
      <w:pPr>
        <w:rPr>
          <w:ins w:id="40" w:author="Dilapi, Christine (HII-Mission Technologies)" w:date="2024-07-12T15:17:00Z"/>
        </w:rPr>
      </w:pPr>
      <w:del w:id="41" w:author="Dilapi, Christine (HII-Mission Technologies)" w:date="2024-07-12T14:52:00Z">
        <w:r w:rsidDel="00E858F8">
          <w:delText>…</w:delText>
        </w:r>
      </w:del>
      <w:ins w:id="42" w:author="Dilapi, Christine (HII-Mission Technologies)" w:date="2024-07-12T14:41:00Z">
        <w:r w:rsidRPr="005B5CC9">
          <w:rPr>
            <w:b/>
          </w:rPr>
          <w:t>Recommendation ITU-R M.1459</w:t>
        </w:r>
        <w:r w:rsidRPr="005B5CC9">
          <w:rPr>
            <w:b/>
            <w:bCs/>
          </w:rPr>
          <w:t>:</w:t>
        </w:r>
        <w:r w:rsidRPr="005B5CC9">
          <w:t xml:space="preserve"> Protection criteria for telemetry systems in the aeronautical mobile service and mitigation techniques to facilitate sharing with geostationary broadcasting-satellite and mobile-satellite services in the frequency bands 1 452-1 525 MHz and 2 310-2 360 MHz</w:t>
        </w:r>
      </w:ins>
    </w:p>
    <w:p w14:paraId="62EE85D2" w14:textId="77777777" w:rsidR="006E4EB5" w:rsidRPr="005B5CC9" w:rsidRDefault="006E4EB5" w:rsidP="006E4EB5">
      <w:pPr>
        <w:ind w:left="810" w:hanging="810"/>
        <w:rPr>
          <w:ins w:id="43" w:author="Dilapi, Christine (HII-Mission Technologies)" w:date="2024-07-12T15:17:00Z"/>
        </w:rPr>
      </w:pPr>
      <w:ins w:id="44" w:author="Dilapi, Christine (HII-Mission Technologies)" w:date="2024-07-12T15:17:00Z">
        <w:r w:rsidRPr="005B5CC9">
          <w:rPr>
            <w:b/>
          </w:rPr>
          <w:t>Report ITU-R M.2286-0</w:t>
        </w:r>
        <w:r w:rsidRPr="005B5CC9">
          <w:rPr>
            <w:b/>
            <w:bCs/>
          </w:rPr>
          <w:t>:</w:t>
        </w:r>
        <w:r w:rsidRPr="005B5CC9">
          <w:rPr>
            <w:b/>
          </w:rPr>
          <w:t xml:space="preserve"> </w:t>
        </w:r>
        <w:r w:rsidRPr="005B5CC9">
          <w:t>Operational characteristics of aeronautical mobile telemetry systems</w:t>
        </w:r>
      </w:ins>
    </w:p>
    <w:p w14:paraId="7390AA05" w14:textId="77777777" w:rsidR="006E4EB5" w:rsidRPr="005B5CC9" w:rsidRDefault="006E4EB5" w:rsidP="006E4EB5">
      <w:pPr>
        <w:pStyle w:val="enumlev1"/>
        <w:rPr>
          <w:ins w:id="45" w:author="Dilapi, Christine (HII-Mission Technologies)" w:date="2024-07-12T15:17:00Z"/>
        </w:rPr>
      </w:pPr>
      <w:ins w:id="46" w:author="Dilapi, Christine (HII-Mission Technologies)" w:date="2024-07-12T15:17:00Z">
        <w:r w:rsidRPr="005B5CC9">
          <w:tab/>
          <w:t xml:space="preserve">This Report describes the operational details of AMT systems that, when combined with traditional link budget analyses and references, will provide a </w:t>
        </w:r>
        <w:proofErr w:type="gramStart"/>
        <w:r w:rsidRPr="005B5CC9">
          <w:t>full-description</w:t>
        </w:r>
        <w:proofErr w:type="gramEnd"/>
        <w:r w:rsidRPr="005B5CC9">
          <w:t xml:space="preserve"> of </w:t>
        </w:r>
        <w:r w:rsidRPr="005B5CC9">
          <w:lastRenderedPageBreak/>
          <w:t xml:space="preserve">how AMT systems might affect, or be affected by, the operations of other systems in either co-channel or adjacent channel scenarios. </w:t>
        </w:r>
      </w:ins>
    </w:p>
    <w:p w14:paraId="44789CA3" w14:textId="77777777" w:rsidR="006E4EB5" w:rsidRPr="005B5CC9" w:rsidRDefault="006E4EB5" w:rsidP="00111CA6">
      <w:pPr>
        <w:rPr>
          <w:ins w:id="47" w:author="Dilapi, Christine (HII-Mission Technologies)" w:date="2024-07-12T14:41:00Z"/>
        </w:rPr>
      </w:pPr>
    </w:p>
    <w:p w14:paraId="5BE3752E" w14:textId="77777777" w:rsidR="00111CA6" w:rsidRDefault="00111CA6" w:rsidP="00111CA6"/>
    <w:p w14:paraId="2AF6826D" w14:textId="346BC7AD" w:rsidR="00111CA6" w:rsidRPr="00FB7D9E" w:rsidRDefault="00111CA6" w:rsidP="00111CA6">
      <w:pPr>
        <w:rPr>
          <w:sz w:val="28"/>
          <w:szCs w:val="28"/>
          <w:rPrChange w:id="48" w:author="Dilapi, Christine (HII-Mission Technologies)" w:date="2024-07-12T16:58:00Z">
            <w:rPr/>
          </w:rPrChange>
        </w:rPr>
      </w:pPr>
      <w:r w:rsidRPr="00FB7D9E">
        <w:rPr>
          <w:sz w:val="28"/>
          <w:szCs w:val="28"/>
          <w:rPrChange w:id="49" w:author="Dilapi, Christine (HII-Mission Technologies)" w:date="2024-07-12T16:58:00Z">
            <w:rPr/>
          </w:rPrChange>
        </w:rPr>
        <w:t>4.2.3</w:t>
      </w:r>
      <w:r w:rsidRPr="00FB7D9E">
        <w:rPr>
          <w:sz w:val="28"/>
          <w:szCs w:val="28"/>
          <w:rPrChange w:id="50" w:author="Dilapi, Christine (HII-Mission Technologies)" w:date="2024-07-12T16:58:00Z">
            <w:rPr/>
          </w:rPrChange>
        </w:rPr>
        <w:tab/>
      </w:r>
      <w:ins w:id="51" w:author="Dilapi, Christine (HII-Mission Technologies)" w:date="2024-07-12T14:38:00Z">
        <w:r w:rsidRPr="00FB7D9E">
          <w:rPr>
            <w:sz w:val="28"/>
            <w:szCs w:val="28"/>
            <w:rPrChange w:id="52" w:author="Dilapi, Christine (HII-Mission Technologies)" w:date="2024-07-12T16:58:00Z">
              <w:rPr/>
            </w:rPrChange>
          </w:rPr>
          <w:t xml:space="preserve">Technical and operational characteristics of services and systems operating in the </w:t>
        </w:r>
      </w:ins>
      <w:del w:id="53" w:author="Dilapi, Christine (HII-Mission Technologies)" w:date="2024-07-12T16:58:00Z">
        <w:r w:rsidRPr="00FB7D9E" w:rsidDel="00FB7D9E">
          <w:rPr>
            <w:sz w:val="28"/>
            <w:szCs w:val="28"/>
            <w:rPrChange w:id="54" w:author="Dilapi, Christine (HII-Mission Technologies)" w:date="2024-07-12T16:58:00Z">
              <w:rPr/>
            </w:rPrChange>
          </w:rPr>
          <w:delText xml:space="preserve">Frequency </w:delText>
        </w:r>
      </w:del>
      <w:ins w:id="55" w:author="Dilapi, Christine (HII-Mission Technologies)" w:date="2024-07-12T16:58:00Z">
        <w:r w:rsidR="00FB7D9E">
          <w:rPr>
            <w:sz w:val="28"/>
            <w:szCs w:val="28"/>
          </w:rPr>
          <w:t>f</w:t>
        </w:r>
        <w:r w:rsidR="00FB7D9E" w:rsidRPr="00FB7D9E">
          <w:rPr>
            <w:sz w:val="28"/>
            <w:szCs w:val="28"/>
            <w:rPrChange w:id="56" w:author="Dilapi, Christine (HII-Mission Technologies)" w:date="2024-07-12T16:58:00Z">
              <w:rPr/>
            </w:rPrChange>
          </w:rPr>
          <w:t xml:space="preserve">requency </w:t>
        </w:r>
      </w:ins>
      <w:r w:rsidRPr="00FB7D9E">
        <w:rPr>
          <w:sz w:val="28"/>
          <w:szCs w:val="28"/>
          <w:rPrChange w:id="57" w:author="Dilapi, Christine (HII-Mission Technologies)" w:date="2024-07-12T16:58:00Z">
            <w:rPr/>
          </w:rPrChange>
        </w:rPr>
        <w:t xml:space="preserve">range 1 710-2 200 </w:t>
      </w:r>
      <w:proofErr w:type="gramStart"/>
      <w:r w:rsidRPr="00FB7D9E">
        <w:rPr>
          <w:sz w:val="28"/>
          <w:szCs w:val="28"/>
          <w:rPrChange w:id="58" w:author="Dilapi, Christine (HII-Mission Technologies)" w:date="2024-07-12T16:58:00Z">
            <w:rPr/>
          </w:rPrChange>
        </w:rPr>
        <w:t>MHz</w:t>
      </w:r>
      <w:proofErr w:type="gramEnd"/>
      <w:r w:rsidRPr="00FB7D9E">
        <w:rPr>
          <w:sz w:val="28"/>
          <w:szCs w:val="28"/>
          <w:rPrChange w:id="59" w:author="Dilapi, Christine (HII-Mission Technologies)" w:date="2024-07-12T16:58:00Z">
            <w:rPr/>
          </w:rPrChange>
        </w:rPr>
        <w:t xml:space="preserve"> </w:t>
      </w:r>
    </w:p>
    <w:p w14:paraId="55B51200" w14:textId="77777777" w:rsidR="00AA6A52" w:rsidRDefault="00111CA6" w:rsidP="00111CA6">
      <w:pPr>
        <w:rPr>
          <w:ins w:id="60" w:author="Dilapi, Christine (HII-Mission Technologies)" w:date="2024-07-12T15:29:00Z"/>
        </w:rPr>
      </w:pPr>
      <w:del w:id="61" w:author="Dilapi, Christine (HII-Mission Technologies)" w:date="2024-07-12T15:29:00Z">
        <w:r w:rsidDel="00AA6A52">
          <w:delText>[Text to be developed.]</w:delText>
        </w:r>
      </w:del>
    </w:p>
    <w:p w14:paraId="4D0EDF13" w14:textId="7CF9D8F7" w:rsidR="00AA6A52" w:rsidRDefault="00AA6A52" w:rsidP="00AA6A52">
      <w:pPr>
        <w:rPr>
          <w:ins w:id="62" w:author="Dilapi, Christine (HII-Mission Technologies)" w:date="2024-07-12T15:29:00Z"/>
        </w:rPr>
      </w:pPr>
      <w:ins w:id="63" w:author="Dilapi, Christine (HII-Mission Technologies)" w:date="2024-07-12T15:29:00Z">
        <w:r>
          <w:t>4.2.3</w:t>
        </w:r>
        <w:r>
          <w:t>.1</w:t>
        </w:r>
        <w:r>
          <w:tab/>
        </w:r>
        <w:r w:rsidRPr="00646919">
          <w:t xml:space="preserve">Technical and operational characteristics of </w:t>
        </w:r>
        <w:r>
          <w:t>aeronautical mobile service</w:t>
        </w:r>
        <w:r w:rsidRPr="00646919">
          <w:t xml:space="preserve"> systems operating in the </w:t>
        </w:r>
        <w:r>
          <w:t>f</w:t>
        </w:r>
        <w:r>
          <w:t xml:space="preserve">requency range 1 710-2 200 </w:t>
        </w:r>
        <w:proofErr w:type="gramStart"/>
        <w:r>
          <w:t>MHz</w:t>
        </w:r>
        <w:proofErr w:type="gramEnd"/>
        <w:r>
          <w:t xml:space="preserve"> </w:t>
        </w:r>
      </w:ins>
    </w:p>
    <w:p w14:paraId="49C54387" w14:textId="53BD82CA" w:rsidR="00AA6A52" w:rsidRPr="00AA6A52" w:rsidRDefault="00AA6A52" w:rsidP="00111CA6">
      <w:pPr>
        <w:rPr>
          <w:i/>
          <w:iCs/>
          <w:rPrChange w:id="64" w:author="Dilapi, Christine (HII-Mission Technologies)" w:date="2024-07-12T15:30:00Z">
            <w:rPr/>
          </w:rPrChange>
        </w:rPr>
      </w:pPr>
      <w:r w:rsidRPr="00B31B53">
        <w:rPr>
          <w:i/>
          <w:iCs/>
        </w:rPr>
        <w:t>{From Document 4C/83}</w:t>
      </w:r>
    </w:p>
    <w:p w14:paraId="74566BA1" w14:textId="32D113AA" w:rsidR="00111CA6" w:rsidRPr="005B5CC9" w:rsidRDefault="00111CA6" w:rsidP="00111CA6">
      <w:pPr>
        <w:rPr>
          <w:ins w:id="65" w:author="Dilapi, Christine (HII-Mission Technologies)" w:date="2024-07-12T14:39:00Z"/>
        </w:rPr>
      </w:pPr>
      <w:ins w:id="66" w:author="Dilapi, Christine (HII-Mission Technologies)" w:date="2024-07-12T14:39:00Z">
        <w:r w:rsidRPr="005B5CC9">
          <w:rPr>
            <w:b/>
            <w:bCs/>
          </w:rPr>
          <w:t xml:space="preserve">PDN-Recommendation ITU-R </w:t>
        </w:r>
        <w:proofErr w:type="gramStart"/>
        <w:r w:rsidRPr="005B5CC9">
          <w:rPr>
            <w:b/>
            <w:bCs/>
          </w:rPr>
          <w:t>M.</w:t>
        </w:r>
        <w:r w:rsidRPr="005B5CC9">
          <w:rPr>
            <w:b/>
            <w:bCs/>
            <w:szCs w:val="24"/>
          </w:rPr>
          <w:t>[</w:t>
        </w:r>
        <w:proofErr w:type="gramEnd"/>
        <w:r w:rsidRPr="005B5CC9">
          <w:rPr>
            <w:b/>
            <w:bCs/>
            <w:szCs w:val="24"/>
          </w:rPr>
          <w:t>AMS CHARACTERISTICS_1 780-1 850 MHz]</w:t>
        </w:r>
        <w:r w:rsidRPr="005B5CC9">
          <w:rPr>
            <w:b/>
            <w:bCs/>
          </w:rPr>
          <w:t xml:space="preserve">: </w:t>
        </w:r>
        <w:r w:rsidRPr="005B5CC9">
          <w:t>Technical characteristics and protection criteria for systems operating in the aeronautical mobile service within the frequency range 1 780-1 850 MHz</w:t>
        </w:r>
      </w:ins>
    </w:p>
    <w:p w14:paraId="326BF341" w14:textId="77777777" w:rsidR="00111CA6" w:rsidRDefault="00111CA6" w:rsidP="00111CA6">
      <w:pPr>
        <w:pStyle w:val="enumlev1"/>
        <w:rPr>
          <w:ins w:id="67" w:author="Dilapi, Christine (HII-Mission Technologies)" w:date="2024-07-12T16:56:00Z"/>
        </w:rPr>
      </w:pPr>
      <w:ins w:id="68" w:author="Dilapi, Christine (HII-Mission Technologies)" w:date="2024-07-12T14:39:00Z">
        <w:r w:rsidRPr="005B5CC9">
          <w:tab/>
          <w:t xml:space="preserve">The information contained in this PDNR can be found in Annex </w:t>
        </w:r>
        <w:r>
          <w:t>16</w:t>
        </w:r>
        <w:r w:rsidRPr="005B5CC9">
          <w:t xml:space="preserve"> of the </w:t>
        </w:r>
        <w:r>
          <w:t xml:space="preserve">WP 5B </w:t>
        </w:r>
        <w:r w:rsidRPr="005B5CC9">
          <w:t>Chair’s Report (</w:t>
        </w:r>
        <w:r>
          <w:t xml:space="preserve">Doc. </w:t>
        </w:r>
        <w:r>
          <w:fldChar w:fldCharType="begin"/>
        </w:r>
        <w:r>
          <w:instrText>HYPERLINK "https://www.itu.int/md/R23-WP5B-C-0096/en"</w:instrText>
        </w:r>
        <w:r>
          <w:fldChar w:fldCharType="separate"/>
        </w:r>
        <w:r w:rsidRPr="00081D9F">
          <w:rPr>
            <w:rStyle w:val="Hyperlink"/>
          </w:rPr>
          <w:t>5B/96</w:t>
        </w:r>
        <w:r>
          <w:rPr>
            <w:rStyle w:val="Hyperlink"/>
          </w:rPr>
          <w:fldChar w:fldCharType="end"/>
        </w:r>
        <w:r w:rsidRPr="005B5CC9">
          <w:t>).</w:t>
        </w:r>
      </w:ins>
    </w:p>
    <w:p w14:paraId="184CBE4D" w14:textId="77777777" w:rsidR="00FB7D9E" w:rsidRPr="005B5CC9" w:rsidRDefault="00FB7D9E" w:rsidP="00111CA6">
      <w:pPr>
        <w:pStyle w:val="enumlev1"/>
        <w:rPr>
          <w:ins w:id="69" w:author="Dilapi, Christine (HII-Mission Technologies)" w:date="2024-07-12T14:39:00Z"/>
        </w:rPr>
      </w:pPr>
    </w:p>
    <w:p w14:paraId="5F1DE6D9" w14:textId="49415B0C" w:rsidR="00111CA6" w:rsidRPr="00FB7D9E" w:rsidRDefault="00111CA6" w:rsidP="00111CA6">
      <w:pPr>
        <w:rPr>
          <w:ins w:id="70" w:author="Dilapi, Christine (HII-Mission Technologies)" w:date="2024-07-12T15:55:00Z"/>
          <w:sz w:val="28"/>
          <w:szCs w:val="28"/>
          <w:rPrChange w:id="71" w:author="Dilapi, Christine (HII-Mission Technologies)" w:date="2024-07-12T16:58:00Z">
            <w:rPr>
              <w:ins w:id="72" w:author="Dilapi, Christine (HII-Mission Technologies)" w:date="2024-07-12T15:55:00Z"/>
            </w:rPr>
          </w:rPrChange>
        </w:rPr>
      </w:pPr>
      <w:ins w:id="73" w:author="Dilapi, Christine (HII-Mission Technologies)" w:date="2024-07-12T14:42:00Z">
        <w:r w:rsidRPr="00FB7D9E">
          <w:rPr>
            <w:sz w:val="28"/>
            <w:szCs w:val="28"/>
            <w:rPrChange w:id="74" w:author="Dilapi, Christine (HII-Mission Technologies)" w:date="2024-07-12T16:58:00Z">
              <w:rPr/>
            </w:rPrChange>
          </w:rPr>
          <w:t>4.2.4</w:t>
        </w:r>
        <w:r w:rsidRPr="00FB7D9E">
          <w:rPr>
            <w:sz w:val="28"/>
            <w:szCs w:val="28"/>
            <w:rPrChange w:id="75" w:author="Dilapi, Christine (HII-Mission Technologies)" w:date="2024-07-12T16:58:00Z">
              <w:rPr/>
            </w:rPrChange>
          </w:rPr>
          <w:tab/>
        </w:r>
        <w:r w:rsidRPr="00FB7D9E">
          <w:rPr>
            <w:sz w:val="28"/>
            <w:szCs w:val="28"/>
            <w:rPrChange w:id="76" w:author="Dilapi, Christine (HII-Mission Technologies)" w:date="2024-07-12T16:58:00Z">
              <w:rPr/>
            </w:rPrChange>
          </w:rPr>
          <w:t xml:space="preserve">Technical and operational characteristics of services and systems operating in the Frequency range </w:t>
        </w:r>
        <w:r w:rsidRPr="00FB7D9E">
          <w:rPr>
            <w:sz w:val="28"/>
            <w:szCs w:val="28"/>
            <w:rPrChange w:id="77" w:author="Dilapi, Christine (HII-Mission Technologies)" w:date="2024-07-12T16:58:00Z">
              <w:rPr/>
            </w:rPrChange>
          </w:rPr>
          <w:t xml:space="preserve">2 300 </w:t>
        </w:r>
        <w:r w:rsidRPr="00FB7D9E">
          <w:rPr>
            <w:sz w:val="28"/>
            <w:szCs w:val="28"/>
            <w:rPrChange w:id="78" w:author="Dilapi, Christine (HII-Mission Technologies)" w:date="2024-07-12T16:58:00Z">
              <w:rPr/>
            </w:rPrChange>
          </w:rPr>
          <w:t>-</w:t>
        </w:r>
        <w:r w:rsidRPr="00FB7D9E">
          <w:rPr>
            <w:sz w:val="28"/>
            <w:szCs w:val="28"/>
            <w:rPrChange w:id="79" w:author="Dilapi, Christine (HII-Mission Technologies)" w:date="2024-07-12T16:58:00Z">
              <w:rPr/>
            </w:rPrChange>
          </w:rPr>
          <w:t xml:space="preserve"> </w:t>
        </w:r>
        <w:r w:rsidRPr="00FB7D9E">
          <w:rPr>
            <w:sz w:val="28"/>
            <w:szCs w:val="28"/>
            <w:rPrChange w:id="80" w:author="Dilapi, Christine (HII-Mission Technologies)" w:date="2024-07-12T16:58:00Z">
              <w:rPr/>
            </w:rPrChange>
          </w:rPr>
          <w:t xml:space="preserve">2 </w:t>
        </w:r>
        <w:r w:rsidRPr="00FB7D9E">
          <w:rPr>
            <w:sz w:val="28"/>
            <w:szCs w:val="28"/>
            <w:rPrChange w:id="81" w:author="Dilapi, Christine (HII-Mission Technologies)" w:date="2024-07-12T16:58:00Z">
              <w:rPr/>
            </w:rPrChange>
          </w:rPr>
          <w:t>4</w:t>
        </w:r>
        <w:r w:rsidRPr="00FB7D9E">
          <w:rPr>
            <w:sz w:val="28"/>
            <w:szCs w:val="28"/>
            <w:rPrChange w:id="82" w:author="Dilapi, Christine (HII-Mission Technologies)" w:date="2024-07-12T16:58:00Z">
              <w:rPr/>
            </w:rPrChange>
          </w:rPr>
          <w:t xml:space="preserve">00 </w:t>
        </w:r>
        <w:proofErr w:type="gramStart"/>
        <w:r w:rsidRPr="00FB7D9E">
          <w:rPr>
            <w:sz w:val="28"/>
            <w:szCs w:val="28"/>
            <w:rPrChange w:id="83" w:author="Dilapi, Christine (HII-Mission Technologies)" w:date="2024-07-12T16:58:00Z">
              <w:rPr/>
            </w:rPrChange>
          </w:rPr>
          <w:t>MHz</w:t>
        </w:r>
      </w:ins>
      <w:proofErr w:type="gramEnd"/>
    </w:p>
    <w:p w14:paraId="3D538BF2" w14:textId="0A0DE72E" w:rsidR="00D80853" w:rsidRDefault="00D80853" w:rsidP="00111CA6">
      <w:ins w:id="84" w:author="Dilapi, Christine (HII-Mission Technologies)" w:date="2024-07-12T15:55:00Z">
        <w:r>
          <w:t>4.2.4</w:t>
        </w:r>
      </w:ins>
      <w:ins w:id="85" w:author="Dilapi, Christine (HII-Mission Technologies)" w:date="2024-07-12T15:56:00Z">
        <w:r>
          <w:t>.1</w:t>
        </w:r>
      </w:ins>
      <w:ins w:id="86" w:author="Dilapi, Christine (HII-Mission Technologies)" w:date="2024-07-12T15:55:00Z">
        <w:r>
          <w:tab/>
        </w:r>
        <w:r w:rsidRPr="00646919">
          <w:t xml:space="preserve">Technical and operational characteristics of </w:t>
        </w:r>
      </w:ins>
      <w:ins w:id="87" w:author="Dilapi, Christine (HII-Mission Technologies)" w:date="2024-07-12T15:56:00Z">
        <w:r>
          <w:t>aeronautical mobile service</w:t>
        </w:r>
      </w:ins>
      <w:ins w:id="88" w:author="Dilapi, Christine (HII-Mission Technologies)" w:date="2024-07-12T15:55:00Z">
        <w:r w:rsidRPr="00646919">
          <w:t xml:space="preserve"> systems operating in the </w:t>
        </w:r>
        <w:r>
          <w:t xml:space="preserve">Frequency range 2 300 - 2 400 </w:t>
        </w:r>
        <w:proofErr w:type="gramStart"/>
        <w:r>
          <w:t>MHz</w:t>
        </w:r>
      </w:ins>
      <w:proofErr w:type="gramEnd"/>
    </w:p>
    <w:p w14:paraId="7F381660" w14:textId="39C6E2EE" w:rsidR="00111CA6" w:rsidDel="00D80853" w:rsidRDefault="00111CA6" w:rsidP="00111CA6">
      <w:pPr>
        <w:rPr>
          <w:del w:id="89" w:author="Dilapi, Christine (HII-Mission Technologies)" w:date="2024-07-12T14:42:00Z"/>
        </w:rPr>
      </w:pPr>
      <w:del w:id="90" w:author="Dilapi, Christine (HII-Mission Technologies)" w:date="2024-07-12T14:42:00Z">
        <w:r w:rsidDel="00111CA6">
          <w:delText>…</w:delText>
        </w:r>
      </w:del>
    </w:p>
    <w:p w14:paraId="38C13DB8" w14:textId="2E34F7E1" w:rsidR="00D80853" w:rsidRPr="00D80853" w:rsidRDefault="00D80853" w:rsidP="00111CA6">
      <w:pPr>
        <w:rPr>
          <w:i/>
          <w:iCs/>
          <w:rPrChange w:id="91" w:author="Dilapi, Christine (HII-Mission Technologies)" w:date="2024-07-12T15:56:00Z">
            <w:rPr/>
          </w:rPrChange>
        </w:rPr>
      </w:pPr>
      <w:r w:rsidRPr="00B31B53">
        <w:rPr>
          <w:i/>
          <w:iCs/>
        </w:rPr>
        <w:t>{From Document 4C/83}</w:t>
      </w:r>
    </w:p>
    <w:p w14:paraId="0F4D986C" w14:textId="77777777" w:rsidR="00E858F8" w:rsidRDefault="00E858F8" w:rsidP="00E858F8">
      <w:pPr>
        <w:rPr>
          <w:ins w:id="92" w:author="Dilapi, Christine (HII-Mission Technologies)" w:date="2024-07-12T15:16:00Z"/>
        </w:rPr>
      </w:pPr>
      <w:ins w:id="93" w:author="Dilapi, Christine (HII-Mission Technologies)" w:date="2024-07-12T14:47:00Z">
        <w:r w:rsidRPr="005B5CC9">
          <w:rPr>
            <w:b/>
          </w:rPr>
          <w:t>Recommendation ITU-R M.1459</w:t>
        </w:r>
        <w:r w:rsidRPr="005B5CC9">
          <w:rPr>
            <w:b/>
            <w:bCs/>
          </w:rPr>
          <w:t>:</w:t>
        </w:r>
        <w:r w:rsidRPr="005B5CC9">
          <w:t xml:space="preserve"> Protection criteria for telemetry systems in the aeronautical mobile service and mitigation techniques to facilitate sharing with geostationary broadcasting-satellite and mobile-satellite services in the frequency bands 1 452-1 525 MHz and 2 310-2 360 MHz</w:t>
        </w:r>
      </w:ins>
    </w:p>
    <w:p w14:paraId="4F6D97C1" w14:textId="77777777" w:rsidR="006E4EB5" w:rsidRPr="005B5CC9" w:rsidRDefault="006E4EB5" w:rsidP="006E4EB5">
      <w:pPr>
        <w:ind w:left="810" w:hanging="810"/>
        <w:rPr>
          <w:ins w:id="94" w:author="Dilapi, Christine (HII-Mission Technologies)" w:date="2024-07-12T15:16:00Z"/>
        </w:rPr>
      </w:pPr>
      <w:ins w:id="95" w:author="Dilapi, Christine (HII-Mission Technologies)" w:date="2024-07-12T15:16:00Z">
        <w:r w:rsidRPr="005B5CC9">
          <w:rPr>
            <w:b/>
          </w:rPr>
          <w:t>Report ITU-R M.2286-0</w:t>
        </w:r>
        <w:r w:rsidRPr="005B5CC9">
          <w:rPr>
            <w:b/>
            <w:bCs/>
          </w:rPr>
          <w:t>:</w:t>
        </w:r>
        <w:r w:rsidRPr="005B5CC9">
          <w:rPr>
            <w:b/>
          </w:rPr>
          <w:t xml:space="preserve"> </w:t>
        </w:r>
        <w:r w:rsidRPr="005B5CC9">
          <w:t>Operational characteristics of aeronautical mobile telemetry systems</w:t>
        </w:r>
      </w:ins>
    </w:p>
    <w:p w14:paraId="3A63B21D" w14:textId="77777777" w:rsidR="006E4EB5" w:rsidRPr="005B5CC9" w:rsidRDefault="006E4EB5" w:rsidP="006E4EB5">
      <w:pPr>
        <w:pStyle w:val="enumlev1"/>
        <w:rPr>
          <w:ins w:id="96" w:author="Dilapi, Christine (HII-Mission Technologies)" w:date="2024-07-12T15:16:00Z"/>
        </w:rPr>
      </w:pPr>
      <w:ins w:id="97" w:author="Dilapi, Christine (HII-Mission Technologies)" w:date="2024-07-12T15:16:00Z">
        <w:r w:rsidRPr="005B5CC9">
          <w:tab/>
          <w:t xml:space="preserve">This Report describes the operational details of AMT systems that, when combined with traditional link budget analyses and references, will provide a </w:t>
        </w:r>
        <w:proofErr w:type="gramStart"/>
        <w:r w:rsidRPr="005B5CC9">
          <w:t>full-description</w:t>
        </w:r>
        <w:proofErr w:type="gramEnd"/>
        <w:r w:rsidRPr="005B5CC9">
          <w:t xml:space="preserve"> of how AMT systems might affect, or be affected by, the operations of other systems in either co-channel or adjacent channel scenarios. </w:t>
        </w:r>
      </w:ins>
    </w:p>
    <w:p w14:paraId="6848164B" w14:textId="77777777" w:rsidR="006E4EB5" w:rsidRPr="005B5CC9" w:rsidRDefault="006E4EB5" w:rsidP="00E858F8">
      <w:pPr>
        <w:rPr>
          <w:ins w:id="98" w:author="Dilapi, Christine (HII-Mission Technologies)" w:date="2024-07-12T14:47:00Z"/>
        </w:rPr>
      </w:pPr>
    </w:p>
    <w:p w14:paraId="7E19FE7D" w14:textId="77777777" w:rsidR="00E858F8" w:rsidRDefault="00E858F8" w:rsidP="00111CA6">
      <w:pPr>
        <w:rPr>
          <w:ins w:id="99" w:author="Dilapi, Christine (HII-Mission Technologies)" w:date="2024-07-12T14:47:00Z"/>
        </w:rPr>
      </w:pPr>
    </w:p>
    <w:p w14:paraId="25BF6546" w14:textId="35EA87CC" w:rsidR="00111CA6" w:rsidRDefault="00111CA6" w:rsidP="00111CA6">
      <w:r>
        <w:t>4.2.4</w:t>
      </w:r>
      <w:r>
        <w:tab/>
      </w:r>
      <w:ins w:id="100" w:author="Dilapi, Christine (HII-Mission Technologies)" w:date="2024-07-12T14:38:00Z">
        <w:r w:rsidRPr="00646919">
          <w:t xml:space="preserve">Technical and operational characteristics of services and systems operating in the </w:t>
        </w:r>
      </w:ins>
      <w:del w:id="101" w:author="Dilapi, Christine (HII-Mission Technologies)" w:date="2024-07-12T16:11:00Z">
        <w:r w:rsidDel="00CF6D0D">
          <w:delText xml:space="preserve">Frequency </w:delText>
        </w:r>
      </w:del>
      <w:ins w:id="102" w:author="Dilapi, Christine (HII-Mission Technologies)" w:date="2024-07-12T16:11:00Z">
        <w:r w:rsidR="00CF6D0D">
          <w:t>f</w:t>
        </w:r>
        <w:r w:rsidR="00CF6D0D">
          <w:t xml:space="preserve">requency </w:t>
        </w:r>
      </w:ins>
      <w:r>
        <w:t xml:space="preserve">range 2 500-2 690 </w:t>
      </w:r>
      <w:proofErr w:type="gramStart"/>
      <w:r>
        <w:t>MHz</w:t>
      </w:r>
      <w:proofErr w:type="gramEnd"/>
    </w:p>
    <w:p w14:paraId="4F86ED21" w14:textId="3A9D06C5" w:rsidR="00111CA6" w:rsidRDefault="00111CA6" w:rsidP="00111CA6">
      <w:pPr>
        <w:rPr>
          <w:ins w:id="103" w:author="Dilapi, Christine (HII-Mission Technologies)" w:date="2024-07-12T16:11:00Z"/>
        </w:rPr>
      </w:pPr>
      <w:r>
        <w:t>[Text to be developed.]</w:t>
      </w:r>
    </w:p>
    <w:p w14:paraId="6FBFD77A" w14:textId="77777777" w:rsidR="00CF6D0D" w:rsidRDefault="00CF6D0D" w:rsidP="00111CA6">
      <w:pPr>
        <w:rPr>
          <w:ins w:id="104" w:author="Dilapi, Christine (HII-Mission Technologies)" w:date="2024-07-12T16:11:00Z"/>
        </w:rPr>
      </w:pPr>
    </w:p>
    <w:p w14:paraId="0AD807C5" w14:textId="2E081E95" w:rsidR="00CF6D0D" w:rsidRDefault="00CF6D0D" w:rsidP="00111CA6">
      <w:pPr>
        <w:rPr>
          <w:ins w:id="105" w:author="Dilapi, Christine (HII-Mission Technologies)" w:date="2024-07-12T16:11:00Z"/>
        </w:rPr>
      </w:pPr>
      <w:ins w:id="106" w:author="Dilapi, Christine (HII-Mission Technologies)" w:date="2024-07-12T16:11:00Z">
        <w:r>
          <w:lastRenderedPageBreak/>
          <w:t>4.2.5</w:t>
        </w:r>
        <w:r>
          <w:tab/>
        </w:r>
        <w:r w:rsidRPr="00646919">
          <w:t xml:space="preserve">Technical and operational characteristics of </w:t>
        </w:r>
        <w:r>
          <w:t>Fixes Service</w:t>
        </w:r>
        <w:r w:rsidRPr="00646919">
          <w:t xml:space="preserve"> systems operating in the </w:t>
        </w:r>
        <w:r>
          <w:t>f</w:t>
        </w:r>
        <w:r>
          <w:t xml:space="preserve">requency </w:t>
        </w:r>
        <w:r>
          <w:t xml:space="preserve">range </w:t>
        </w:r>
      </w:ins>
      <w:ins w:id="107" w:author="Dilapi, Christine (HII-Mission Technologies)" w:date="2024-07-12T16:12:00Z">
        <w:r>
          <w:t>694/698</w:t>
        </w:r>
        <w:r>
          <w:t xml:space="preserve"> - </w:t>
        </w:r>
      </w:ins>
      <w:ins w:id="108" w:author="Dilapi, Christine (HII-Mission Technologies)" w:date="2024-07-12T16:11:00Z">
        <w:r>
          <w:t xml:space="preserve">2 </w:t>
        </w:r>
      </w:ins>
      <w:ins w:id="109" w:author="Dilapi, Christine (HII-Mission Technologies)" w:date="2024-07-12T16:12:00Z">
        <w:r>
          <w:t>7</w:t>
        </w:r>
      </w:ins>
      <w:ins w:id="110" w:author="Dilapi, Christine (HII-Mission Technologies)" w:date="2024-07-12T16:11:00Z">
        <w:r>
          <w:t xml:space="preserve">00 </w:t>
        </w:r>
        <w:proofErr w:type="gramStart"/>
        <w:r>
          <w:t>MHz</w:t>
        </w:r>
        <w:proofErr w:type="gramEnd"/>
      </w:ins>
    </w:p>
    <w:p w14:paraId="18D9C23D" w14:textId="5914F0FE" w:rsidR="00CF6D0D" w:rsidRDefault="00CF6D0D" w:rsidP="00CF6D0D">
      <w:pPr>
        <w:rPr>
          <w:i/>
          <w:iCs/>
        </w:rPr>
      </w:pPr>
      <w:r w:rsidRPr="00B31B53">
        <w:rPr>
          <w:i/>
          <w:iCs/>
        </w:rPr>
        <w:t>{From Document 4C/8</w:t>
      </w:r>
      <w:r>
        <w:rPr>
          <w:i/>
          <w:iCs/>
        </w:rPr>
        <w:t>8</w:t>
      </w:r>
      <w:r w:rsidRPr="00B31B53">
        <w:rPr>
          <w:i/>
          <w:iCs/>
        </w:rPr>
        <w:t>}</w:t>
      </w:r>
    </w:p>
    <w:p w14:paraId="61DC638C" w14:textId="77777777" w:rsidR="0075105A" w:rsidRDefault="0075105A" w:rsidP="0075105A">
      <w:pPr>
        <w:rPr>
          <w:ins w:id="111" w:author="Dilapi, Christine (HII-Mission Technologies)" w:date="2024-07-12T16:15:00Z"/>
        </w:rPr>
      </w:pPr>
      <w:ins w:id="112" w:author="Dilapi, Christine (HII-Mission Technologies)" w:date="2024-07-12T16:14:00Z">
        <w:r w:rsidRPr="00990F03">
          <w:rPr>
            <w:b/>
            <w:bCs/>
          </w:rPr>
          <w:t>Recommendation ITU-R F.758-7</w:t>
        </w:r>
        <w:r w:rsidRPr="00990F03">
          <w:tab/>
          <w:t>System parameters and considerations in the development of criteria for sharing or compatibility between digital fixed wireless systems in the fixed service and systems in other services and other sources of interference (11/2019)</w:t>
        </w:r>
      </w:ins>
    </w:p>
    <w:p w14:paraId="0BE87FE8" w14:textId="77777777" w:rsidR="0075105A" w:rsidRPr="00990F03" w:rsidRDefault="0075105A" w:rsidP="0075105A">
      <w:pPr>
        <w:rPr>
          <w:ins w:id="113" w:author="Dilapi, Christine (HII-Mission Technologies)" w:date="2024-07-12T16:15:00Z"/>
        </w:rPr>
      </w:pPr>
      <w:ins w:id="114" w:author="Dilapi, Christine (HII-Mission Technologies)" w:date="2024-07-12T16:15:00Z">
        <w:r w:rsidRPr="00990F03">
          <w:rPr>
            <w:b/>
            <w:bCs/>
          </w:rPr>
          <w:t>Report ITU-R F.2108</w:t>
        </w:r>
        <w:r w:rsidRPr="00990F03">
          <w:tab/>
        </w:r>
        <w:r w:rsidRPr="00990F03">
          <w:tab/>
          <w:t>Fixed service system parameters for different frequency bands (2007).</w:t>
        </w:r>
      </w:ins>
    </w:p>
    <w:p w14:paraId="09F13596" w14:textId="77777777" w:rsidR="0075105A" w:rsidRPr="00990F03" w:rsidRDefault="0075105A" w:rsidP="0075105A">
      <w:pPr>
        <w:rPr>
          <w:ins w:id="115" w:author="Dilapi, Christine (HII-Mission Technologies)" w:date="2024-07-12T16:15:00Z"/>
        </w:rPr>
      </w:pPr>
      <w:ins w:id="116" w:author="Dilapi, Christine (HII-Mission Technologies)" w:date="2024-07-12T16:15:00Z">
        <w:r w:rsidRPr="00990F03">
          <w:rPr>
            <w:b/>
            <w:bCs/>
          </w:rPr>
          <w:t>Recommendation ITU-R F.699-8</w:t>
        </w:r>
        <w:r w:rsidRPr="00990F03">
          <w:t xml:space="preserve"> </w:t>
        </w:r>
        <w:r w:rsidRPr="00990F03">
          <w:tab/>
          <w:t>Reference radiation patterns for fixed wireless system antennas for use in coordination studies and interference assessment in the frequency range from 100 MHz to 86 GHz (01/2018)</w:t>
        </w:r>
      </w:ins>
    </w:p>
    <w:p w14:paraId="7F63BE20" w14:textId="77777777" w:rsidR="0075105A" w:rsidRPr="00990F03" w:rsidRDefault="0075105A" w:rsidP="0075105A">
      <w:pPr>
        <w:rPr>
          <w:ins w:id="117" w:author="Dilapi, Christine (HII-Mission Technologies)" w:date="2024-07-12T16:16:00Z"/>
        </w:rPr>
      </w:pPr>
      <w:ins w:id="118" w:author="Dilapi, Christine (HII-Mission Technologies)" w:date="2024-07-12T16:16:00Z">
        <w:r w:rsidRPr="00990F03">
          <w:rPr>
            <w:b/>
            <w:bCs/>
          </w:rPr>
          <w:t>Recommendation ITU-R F.1245-3</w:t>
        </w:r>
        <w:r w:rsidRPr="00990F03">
          <w:tab/>
          <w:t>Mathematical model of average and related radiation patterns for point-to-point fixed wireless system antennas for use in interference assessment in the frequency range from 1 GHz to 86 GHz (01/2019)</w:t>
        </w:r>
      </w:ins>
    </w:p>
    <w:p w14:paraId="0525C7F6" w14:textId="77777777" w:rsidR="0075105A" w:rsidRPr="00990F03" w:rsidRDefault="0075105A" w:rsidP="0075105A">
      <w:pPr>
        <w:rPr>
          <w:ins w:id="119" w:author="Dilapi, Christine (HII-Mission Technologies)" w:date="2024-07-12T16:16:00Z"/>
        </w:rPr>
      </w:pPr>
      <w:ins w:id="120" w:author="Dilapi, Christine (HII-Mission Technologies)" w:date="2024-07-12T16:16:00Z">
        <w:r w:rsidRPr="00990F03">
          <w:rPr>
            <w:b/>
            <w:bCs/>
          </w:rPr>
          <w:t>Recommendation ITU-R F.1336-5</w:t>
        </w:r>
        <w:r w:rsidRPr="00990F03">
          <w:rPr>
            <w:b/>
            <w:bCs/>
          </w:rPr>
          <w:tab/>
        </w:r>
        <w:r w:rsidRPr="00990F03">
          <w:t xml:space="preserve">Reference radiation patterns of omnidirectional, </w:t>
        </w:r>
        <w:proofErr w:type="gramStart"/>
        <w:r w:rsidRPr="00990F03">
          <w:t>sectoral</w:t>
        </w:r>
        <w:proofErr w:type="gramEnd"/>
        <w:r w:rsidRPr="00990F03">
          <w:t xml:space="preserve"> and other antennas for the fixed and mobile service for use in sharing studies in the frequency range from 400 MHz to about 70 GHz (01/2019)</w:t>
        </w:r>
      </w:ins>
    </w:p>
    <w:p w14:paraId="7F1BC6C6" w14:textId="77777777" w:rsidR="0075105A" w:rsidRPr="00990F03" w:rsidRDefault="0075105A" w:rsidP="0075105A">
      <w:pPr>
        <w:rPr>
          <w:ins w:id="121" w:author="Dilapi, Christine (HII-Mission Technologies)" w:date="2024-07-12T16:16:00Z"/>
          <w:b/>
          <w:bCs/>
        </w:rPr>
      </w:pPr>
      <w:ins w:id="122" w:author="Dilapi, Christine (HII-Mission Technologies)" w:date="2024-07-12T16:16:00Z">
        <w:r w:rsidRPr="00990F03">
          <w:rPr>
            <w:b/>
            <w:bCs/>
          </w:rPr>
          <w:t>Recommendation ITU-R F.2086</w:t>
        </w:r>
        <w:r w:rsidRPr="00990F03">
          <w:rPr>
            <w:b/>
            <w:bCs/>
          </w:rPr>
          <w:tab/>
        </w:r>
        <w:r w:rsidRPr="00990F03">
          <w:t>Deployment scenarios for point-to-point systems in the fixed service (09/2015)</w:t>
        </w:r>
      </w:ins>
    </w:p>
    <w:p w14:paraId="2BB2A86A" w14:textId="77777777" w:rsidR="0075105A" w:rsidRDefault="0075105A" w:rsidP="0075105A">
      <w:pPr>
        <w:rPr>
          <w:ins w:id="123" w:author="Dilapi, Christine (HII-Mission Technologies)" w:date="2024-07-12T16:24:00Z"/>
        </w:rPr>
      </w:pPr>
    </w:p>
    <w:p w14:paraId="0787F376" w14:textId="77777777" w:rsidR="00E963E8" w:rsidRDefault="00E963E8" w:rsidP="00E963E8">
      <w:pPr>
        <w:rPr>
          <w:ins w:id="124" w:author="Dilapi, Christine (HII-Mission Technologies)" w:date="2024-07-12T16:32:00Z"/>
        </w:rPr>
      </w:pPr>
      <w:ins w:id="125" w:author="Dilapi, Christine (HII-Mission Technologies)" w:date="2024-07-12T16:24:00Z">
        <w:r>
          <w:t xml:space="preserve">4.2.6 </w:t>
        </w:r>
      </w:ins>
      <w:ins w:id="126" w:author="Dilapi, Christine (HII-Mission Technologies)" w:date="2024-07-12T16:25:00Z">
        <w:r w:rsidRPr="00E963E8">
          <w:t>Propagation models for sharing and compatibility studies in the</w:t>
        </w:r>
        <w:r>
          <w:t xml:space="preserve"> </w:t>
        </w:r>
        <w:r w:rsidRPr="00646919">
          <w:t xml:space="preserve">in the </w:t>
        </w:r>
        <w:r>
          <w:t>f</w:t>
        </w:r>
        <w:r>
          <w:t xml:space="preserve">requency </w:t>
        </w:r>
        <w:r>
          <w:t xml:space="preserve">range 694/698 - 2 700 </w:t>
        </w:r>
        <w:proofErr w:type="gramStart"/>
        <w:r>
          <w:t>MHz</w:t>
        </w:r>
      </w:ins>
      <w:proofErr w:type="gramEnd"/>
    </w:p>
    <w:p w14:paraId="560D7A25" w14:textId="56C6BAF3" w:rsidR="00E963E8" w:rsidRPr="00E963E8" w:rsidRDefault="00E963E8" w:rsidP="00E963E8">
      <w:pPr>
        <w:rPr>
          <w:i/>
          <w:iCs/>
          <w:rPrChange w:id="127" w:author="Dilapi, Christine (HII-Mission Technologies)" w:date="2024-07-12T16:32:00Z">
            <w:rPr/>
          </w:rPrChange>
        </w:rPr>
      </w:pPr>
      <w:r w:rsidRPr="00E963E8">
        <w:rPr>
          <w:i/>
          <w:iCs/>
          <w:rPrChange w:id="128" w:author="Dilapi, Christine (HII-Mission Technologies)" w:date="2024-07-12T16:32:00Z">
            <w:rPr/>
          </w:rPrChange>
        </w:rPr>
        <w:t>{From Document 4C/</w:t>
      </w:r>
      <w:r w:rsidRPr="00E963E8">
        <w:rPr>
          <w:i/>
          <w:iCs/>
          <w:rPrChange w:id="129" w:author="Dilapi, Christine (HII-Mission Technologies)" w:date="2024-07-12T16:32:00Z">
            <w:rPr/>
          </w:rPrChange>
        </w:rPr>
        <w:t>96</w:t>
      </w:r>
      <w:r w:rsidRPr="00E963E8">
        <w:rPr>
          <w:i/>
          <w:iCs/>
          <w:rPrChange w:id="130" w:author="Dilapi, Christine (HII-Mission Technologies)" w:date="2024-07-12T16:32:00Z">
            <w:rPr/>
          </w:rPrChange>
        </w:rPr>
        <w:t>}</w:t>
      </w:r>
    </w:p>
    <w:p w14:paraId="20048FFF" w14:textId="1569A987" w:rsidR="00E963E8" w:rsidRDefault="00E963E8" w:rsidP="00E963E8">
      <w:pPr>
        <w:rPr>
          <w:ins w:id="131" w:author="Dilapi, Christine (HII-Mission Technologies)" w:date="2024-07-12T16:25:00Z"/>
        </w:rPr>
      </w:pPr>
      <w:ins w:id="132" w:author="Dilapi, Christine (HII-Mission Technologies)" w:date="2024-07-12T16:27:00Z">
        <w:r w:rsidRPr="00E963E8">
          <w:t>4.</w:t>
        </w:r>
        <w:r>
          <w:t>2.6.</w:t>
        </w:r>
        <w:r w:rsidRPr="00E963E8">
          <w:t>1</w:t>
        </w:r>
        <w:r w:rsidRPr="00E963E8">
          <w:tab/>
          <w:t>Recommendations for all sharing geometries</w:t>
        </w:r>
      </w:ins>
    </w:p>
    <w:p w14:paraId="3AAA92A8" w14:textId="77777777" w:rsidR="00E963E8" w:rsidRDefault="00E963E8" w:rsidP="00E963E8">
      <w:pPr>
        <w:rPr>
          <w:ins w:id="133" w:author="Dilapi, Christine (HII-Mission Technologies)" w:date="2024-07-12T16:26:00Z"/>
        </w:rPr>
      </w:pPr>
      <w:ins w:id="134" w:author="Dilapi, Christine (HII-Mission Technologies)" w:date="2024-07-12T16:26:00Z">
        <w:r>
          <w:t>ITU-R P.2108 – Prediction of clutter loss</w:t>
        </w:r>
      </w:ins>
    </w:p>
    <w:p w14:paraId="3CC914B1" w14:textId="29991A96" w:rsidR="00E963E8" w:rsidRDefault="00E963E8" w:rsidP="00E963E8">
      <w:pPr>
        <w:rPr>
          <w:ins w:id="135" w:author="Dilapi, Christine (HII-Mission Technologies)" w:date="2024-07-12T16:26:00Z"/>
        </w:rPr>
      </w:pPr>
      <w:ins w:id="136" w:author="Dilapi, Christine (HII-Mission Technologies)" w:date="2024-07-12T16:26:00Z">
        <w:r>
          <w:t xml:space="preserve">ITU-R P.2402 – A method to predict the statistics of clutter loss for earth-space and aeronautical paths describes the development of a stochastic model for the inclined path in this Recommendation based on a typical cluttered terminal height of 4 to 6 metres. </w:t>
        </w:r>
      </w:ins>
    </w:p>
    <w:p w14:paraId="6884DD6F" w14:textId="396DF597" w:rsidR="00E963E8" w:rsidRDefault="00E963E8" w:rsidP="00E963E8">
      <w:pPr>
        <w:rPr>
          <w:ins w:id="137" w:author="Dilapi, Christine (HII-Mission Technologies)" w:date="2024-07-12T16:29:00Z"/>
        </w:rPr>
      </w:pPr>
      <w:ins w:id="138" w:author="Dilapi, Christine (HII-Mission Technologies)" w:date="2024-07-12T16:26:00Z">
        <w:r>
          <w:t>ITU-R P.2109 – Prediction of building entry loss</w:t>
        </w:r>
      </w:ins>
    </w:p>
    <w:p w14:paraId="7FEC9DBA" w14:textId="347ECBC8" w:rsidR="00E963E8" w:rsidRDefault="00E963E8" w:rsidP="00E963E8">
      <w:pPr>
        <w:rPr>
          <w:ins w:id="139" w:author="Dilapi, Christine (HII-Mission Technologies)" w:date="2024-07-12T16:30:00Z"/>
        </w:rPr>
      </w:pPr>
      <w:ins w:id="140" w:author="Dilapi, Christine (HII-Mission Technologies)" w:date="2024-07-12T16:29:00Z">
        <w:r>
          <w:t>4.</w:t>
        </w:r>
        <w:r>
          <w:t>2.6.2</w:t>
        </w:r>
        <w:r>
          <w:tab/>
          <w:t xml:space="preserve">Recommendations for sharing between stations in space and stations on the Earth’s </w:t>
        </w:r>
        <w:proofErr w:type="gramStart"/>
        <w:r>
          <w:t>surface</w:t>
        </w:r>
      </w:ins>
      <w:proofErr w:type="gramEnd"/>
    </w:p>
    <w:p w14:paraId="68B29457" w14:textId="1FDD6C12" w:rsidR="00E963E8" w:rsidRDefault="00E963E8" w:rsidP="00E963E8">
      <w:pPr>
        <w:rPr>
          <w:ins w:id="141" w:author="Dilapi, Christine (HII-Mission Technologies)" w:date="2024-07-12T16:29:00Z"/>
        </w:rPr>
      </w:pPr>
      <w:ins w:id="142" w:author="Dilapi, Christine (HII-Mission Technologies)" w:date="2024-07-12T16:30:00Z">
        <w:r w:rsidRPr="00E963E8">
          <w:t>ITU-R P.531</w:t>
        </w:r>
        <w:r>
          <w:t xml:space="preserve"> - </w:t>
        </w:r>
        <w:r w:rsidRPr="00E963E8">
          <w:t xml:space="preserve">Ionospheric propagation data and prediction methods required for the design of satellite networks and </w:t>
        </w:r>
        <w:proofErr w:type="gramStart"/>
        <w:r w:rsidRPr="00E963E8">
          <w:t>systems</w:t>
        </w:r>
      </w:ins>
      <w:proofErr w:type="gramEnd"/>
    </w:p>
    <w:p w14:paraId="7D2E6E9A" w14:textId="28449137" w:rsidR="00E963E8" w:rsidRPr="00990F03" w:rsidRDefault="00E963E8" w:rsidP="00E963E8">
      <w:pPr>
        <w:rPr>
          <w:ins w:id="143" w:author="Dilapi, Christine (HII-Mission Technologies)" w:date="2024-07-12T16:14:00Z"/>
        </w:rPr>
      </w:pPr>
      <w:ins w:id="144" w:author="Dilapi, Christine (HII-Mission Technologies)" w:date="2024-07-12T16:29:00Z">
        <w:r>
          <w:t xml:space="preserve">ITU-R P.619 – Propagation data required for the evaluation of interference between stations in space and those on the surface of the </w:t>
        </w:r>
        <w:proofErr w:type="gramStart"/>
        <w:r>
          <w:t>Earth</w:t>
        </w:r>
      </w:ins>
      <w:proofErr w:type="gramEnd"/>
    </w:p>
    <w:p w14:paraId="11D674F3" w14:textId="77777777" w:rsidR="0075105A" w:rsidRPr="0075105A" w:rsidRDefault="0075105A" w:rsidP="00CF6D0D">
      <w:pPr>
        <w:rPr>
          <w:ins w:id="145" w:author="Dilapi, Christine (HII-Mission Technologies)" w:date="2024-07-12T16:12:00Z"/>
          <w:rPrChange w:id="146" w:author="Dilapi, Christine (HII-Mission Technologies)" w:date="2024-07-12T16:14:00Z">
            <w:rPr>
              <w:ins w:id="147" w:author="Dilapi, Christine (HII-Mission Technologies)" w:date="2024-07-12T16:12:00Z"/>
              <w:i/>
              <w:iCs/>
            </w:rPr>
          </w:rPrChange>
        </w:rPr>
      </w:pPr>
    </w:p>
    <w:p w14:paraId="13E612EC" w14:textId="77777777" w:rsidR="00CF6D0D" w:rsidRDefault="00CF6D0D" w:rsidP="00111CA6"/>
    <w:sectPr w:rsidR="00CF6D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Yu Gothic"/>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0C4B14"/>
    <w:multiLevelType w:val="hybridMultilevel"/>
    <w:tmpl w:val="10525BA2"/>
    <w:lvl w:ilvl="0" w:tplc="933028A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4467256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lapi, Christine (HII-Mission Technologies)">
    <w15:presenceInfo w15:providerId="AD" w15:userId="S::dilapch@HII-TSD.com::5efb5867-c974-41ff-af81-b0eb0daa0f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9C7"/>
    <w:rsid w:val="000359B4"/>
    <w:rsid w:val="00042CF5"/>
    <w:rsid w:val="00057358"/>
    <w:rsid w:val="00057445"/>
    <w:rsid w:val="00064AC7"/>
    <w:rsid w:val="00111CA6"/>
    <w:rsid w:val="001444CC"/>
    <w:rsid w:val="00191B5E"/>
    <w:rsid w:val="001A4381"/>
    <w:rsid w:val="001B4865"/>
    <w:rsid w:val="001E0D23"/>
    <w:rsid w:val="001F3A7A"/>
    <w:rsid w:val="001F6192"/>
    <w:rsid w:val="0020295D"/>
    <w:rsid w:val="00222C6E"/>
    <w:rsid w:val="00262697"/>
    <w:rsid w:val="00290213"/>
    <w:rsid w:val="00295DE7"/>
    <w:rsid w:val="002A4A58"/>
    <w:rsid w:val="002C3D0C"/>
    <w:rsid w:val="003042B5"/>
    <w:rsid w:val="00310548"/>
    <w:rsid w:val="00316A8A"/>
    <w:rsid w:val="00342702"/>
    <w:rsid w:val="003511F7"/>
    <w:rsid w:val="0036783E"/>
    <w:rsid w:val="00370160"/>
    <w:rsid w:val="003753E8"/>
    <w:rsid w:val="00384BE6"/>
    <w:rsid w:val="00403444"/>
    <w:rsid w:val="004353FA"/>
    <w:rsid w:val="00436B6F"/>
    <w:rsid w:val="00437A15"/>
    <w:rsid w:val="00440633"/>
    <w:rsid w:val="00477D21"/>
    <w:rsid w:val="004B139C"/>
    <w:rsid w:val="004E0285"/>
    <w:rsid w:val="004E170F"/>
    <w:rsid w:val="004F1965"/>
    <w:rsid w:val="00511A02"/>
    <w:rsid w:val="00512C33"/>
    <w:rsid w:val="00523FA1"/>
    <w:rsid w:val="005A112A"/>
    <w:rsid w:val="005D0700"/>
    <w:rsid w:val="005E6923"/>
    <w:rsid w:val="006609B8"/>
    <w:rsid w:val="006615E1"/>
    <w:rsid w:val="006674B1"/>
    <w:rsid w:val="00690E5C"/>
    <w:rsid w:val="006A21A9"/>
    <w:rsid w:val="006C3CA2"/>
    <w:rsid w:val="006D464E"/>
    <w:rsid w:val="006E1569"/>
    <w:rsid w:val="006E4EB5"/>
    <w:rsid w:val="007101D2"/>
    <w:rsid w:val="00732E8F"/>
    <w:rsid w:val="00745E8C"/>
    <w:rsid w:val="0075105A"/>
    <w:rsid w:val="007731EC"/>
    <w:rsid w:val="00785329"/>
    <w:rsid w:val="00796D66"/>
    <w:rsid w:val="007B60AD"/>
    <w:rsid w:val="007B6101"/>
    <w:rsid w:val="007E523D"/>
    <w:rsid w:val="007F5804"/>
    <w:rsid w:val="00847794"/>
    <w:rsid w:val="0087330E"/>
    <w:rsid w:val="008C0CEC"/>
    <w:rsid w:val="008F7BB5"/>
    <w:rsid w:val="009143B7"/>
    <w:rsid w:val="00923CCF"/>
    <w:rsid w:val="00945D80"/>
    <w:rsid w:val="00960804"/>
    <w:rsid w:val="00976F1E"/>
    <w:rsid w:val="009D0D91"/>
    <w:rsid w:val="009F3F6F"/>
    <w:rsid w:val="009F5A32"/>
    <w:rsid w:val="00A0155D"/>
    <w:rsid w:val="00A24F8F"/>
    <w:rsid w:val="00A53B27"/>
    <w:rsid w:val="00A644C5"/>
    <w:rsid w:val="00A7321C"/>
    <w:rsid w:val="00A96706"/>
    <w:rsid w:val="00AA6A52"/>
    <w:rsid w:val="00AF5C8E"/>
    <w:rsid w:val="00B15355"/>
    <w:rsid w:val="00B25BB9"/>
    <w:rsid w:val="00B6673A"/>
    <w:rsid w:val="00B9070D"/>
    <w:rsid w:val="00BD13E7"/>
    <w:rsid w:val="00BF774A"/>
    <w:rsid w:val="00C11082"/>
    <w:rsid w:val="00C162EE"/>
    <w:rsid w:val="00C5357F"/>
    <w:rsid w:val="00C72C77"/>
    <w:rsid w:val="00CF6D0D"/>
    <w:rsid w:val="00D30EDC"/>
    <w:rsid w:val="00D42AC2"/>
    <w:rsid w:val="00D441EB"/>
    <w:rsid w:val="00D500E8"/>
    <w:rsid w:val="00D52BE4"/>
    <w:rsid w:val="00D56192"/>
    <w:rsid w:val="00D80853"/>
    <w:rsid w:val="00DA1767"/>
    <w:rsid w:val="00DA6D0B"/>
    <w:rsid w:val="00DD2096"/>
    <w:rsid w:val="00DE69B0"/>
    <w:rsid w:val="00E1144A"/>
    <w:rsid w:val="00E6008E"/>
    <w:rsid w:val="00E858F8"/>
    <w:rsid w:val="00E92576"/>
    <w:rsid w:val="00E963E8"/>
    <w:rsid w:val="00EA1D32"/>
    <w:rsid w:val="00EE6A20"/>
    <w:rsid w:val="00F029F8"/>
    <w:rsid w:val="00F07AB4"/>
    <w:rsid w:val="00F3215E"/>
    <w:rsid w:val="00FB7D9E"/>
    <w:rsid w:val="00FC09C7"/>
    <w:rsid w:val="00FF3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A7CF5"/>
  <w15:chartTrackingRefBased/>
  <w15:docId w15:val="{C8A4986C-13CC-43DD-BC17-FF8B535E1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9C7"/>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kern w:val="0"/>
      <w:sz w:val="24"/>
      <w:szCs w:val="20"/>
      <w:lang w:val="en-GB"/>
      <w14:ligatures w14:val="none"/>
    </w:rPr>
  </w:style>
  <w:style w:type="paragraph" w:styleId="Heading1">
    <w:name w:val="heading 1"/>
    <w:basedOn w:val="Normal"/>
    <w:next w:val="Normal"/>
    <w:link w:val="Heading1Char"/>
    <w:uiPriority w:val="9"/>
    <w:qFormat/>
    <w:rsid w:val="001F61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963E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
    <w:basedOn w:val="DefaultParagraphFont"/>
    <w:uiPriority w:val="99"/>
    <w:rsid w:val="00FC09C7"/>
    <w:rPr>
      <w:rFonts w:cs="Times New Roman"/>
      <w:color w:val="0000FF"/>
      <w:u w:val="single"/>
    </w:rPr>
  </w:style>
  <w:style w:type="paragraph" w:customStyle="1" w:styleId="enumlev2">
    <w:name w:val="enumlev2"/>
    <w:basedOn w:val="Normal"/>
    <w:rsid w:val="00FC09C7"/>
    <w:pPr>
      <w:tabs>
        <w:tab w:val="clear" w:pos="2268"/>
        <w:tab w:val="left" w:pos="2608"/>
        <w:tab w:val="left" w:pos="3345"/>
      </w:tabs>
      <w:spacing w:before="80"/>
      <w:ind w:left="1871" w:hanging="737"/>
    </w:pPr>
  </w:style>
  <w:style w:type="paragraph" w:customStyle="1" w:styleId="TabletitleBR">
    <w:name w:val="Table_title_BR"/>
    <w:basedOn w:val="Normal"/>
    <w:next w:val="Normal"/>
    <w:rsid w:val="00FC09C7"/>
    <w:pPr>
      <w:keepNext/>
      <w:keepLines/>
      <w:tabs>
        <w:tab w:val="clear" w:pos="1134"/>
        <w:tab w:val="clear" w:pos="1871"/>
        <w:tab w:val="clear" w:pos="2268"/>
        <w:tab w:val="left" w:pos="794"/>
        <w:tab w:val="left" w:pos="1191"/>
        <w:tab w:val="left" w:pos="1588"/>
        <w:tab w:val="left" w:pos="1985"/>
      </w:tabs>
      <w:spacing w:before="0" w:after="120"/>
      <w:jc w:val="center"/>
    </w:pPr>
    <w:rPr>
      <w:b/>
      <w:lang w:val="en-US"/>
    </w:rPr>
  </w:style>
  <w:style w:type="paragraph" w:styleId="BodyTextIndent">
    <w:name w:val="Body Text Indent"/>
    <w:basedOn w:val="Normal"/>
    <w:link w:val="BodyTextIndentChar"/>
    <w:rsid w:val="00FC09C7"/>
    <w:pPr>
      <w:tabs>
        <w:tab w:val="clear" w:pos="1134"/>
        <w:tab w:val="clear" w:pos="1871"/>
        <w:tab w:val="clear" w:pos="2268"/>
        <w:tab w:val="left" w:pos="794"/>
        <w:tab w:val="left" w:pos="1191"/>
        <w:tab w:val="left" w:pos="1588"/>
        <w:tab w:val="left" w:pos="1985"/>
      </w:tabs>
      <w:spacing w:after="120"/>
      <w:ind w:left="360"/>
    </w:pPr>
    <w:rPr>
      <w:rFonts w:ascii="CG Times" w:hAnsi="CG Times"/>
      <w:lang w:val="en-US"/>
    </w:rPr>
  </w:style>
  <w:style w:type="character" w:customStyle="1" w:styleId="BodyTextIndentChar">
    <w:name w:val="Body Text Indent Char"/>
    <w:basedOn w:val="DefaultParagraphFont"/>
    <w:link w:val="BodyTextIndent"/>
    <w:rsid w:val="00FC09C7"/>
    <w:rPr>
      <w:rFonts w:ascii="CG Times" w:eastAsia="Times New Roman" w:hAnsi="CG Times" w:cs="Times New Roman"/>
      <w:kern w:val="0"/>
      <w:sz w:val="24"/>
      <w:szCs w:val="20"/>
      <w14:ligatures w14:val="none"/>
    </w:rPr>
  </w:style>
  <w:style w:type="paragraph" w:customStyle="1" w:styleId="Source">
    <w:name w:val="Source"/>
    <w:basedOn w:val="Normal"/>
    <w:next w:val="Normal"/>
    <w:rsid w:val="00477D21"/>
    <w:pPr>
      <w:spacing w:before="840"/>
      <w:jc w:val="center"/>
    </w:pPr>
    <w:rPr>
      <w:b/>
      <w:sz w:val="28"/>
    </w:rPr>
  </w:style>
  <w:style w:type="paragraph" w:customStyle="1" w:styleId="Title1">
    <w:name w:val="Title 1"/>
    <w:basedOn w:val="Source"/>
    <w:next w:val="Normal"/>
    <w:link w:val="Title1Char"/>
    <w:rsid w:val="00477D21"/>
    <w:pPr>
      <w:tabs>
        <w:tab w:val="left" w:pos="567"/>
        <w:tab w:val="left" w:pos="1701"/>
        <w:tab w:val="left" w:pos="2835"/>
      </w:tabs>
      <w:spacing w:before="240"/>
    </w:pPr>
    <w:rPr>
      <w:b w:val="0"/>
      <w:caps/>
    </w:rPr>
  </w:style>
  <w:style w:type="character" w:customStyle="1" w:styleId="Title1Char">
    <w:name w:val="Title 1 Char"/>
    <w:basedOn w:val="DefaultParagraphFont"/>
    <w:link w:val="Title1"/>
    <w:locked/>
    <w:rsid w:val="00477D21"/>
    <w:rPr>
      <w:rFonts w:ascii="Times New Roman" w:eastAsia="Times New Roman" w:hAnsi="Times New Roman" w:cs="Times New Roman"/>
      <w:caps/>
      <w:kern w:val="0"/>
      <w:sz w:val="28"/>
      <w:szCs w:val="20"/>
      <w:lang w:val="en-GB"/>
      <w14:ligatures w14:val="none"/>
    </w:rPr>
  </w:style>
  <w:style w:type="paragraph" w:customStyle="1" w:styleId="Tabletext">
    <w:name w:val="Table_text"/>
    <w:basedOn w:val="Normal"/>
    <w:link w:val="Tabletext0"/>
    <w:qFormat/>
    <w:rsid w:val="001F6192"/>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Tablehead">
    <w:name w:val="Table_head"/>
    <w:basedOn w:val="Normal"/>
    <w:rsid w:val="001F6192"/>
    <w:pPr>
      <w:keepNext/>
      <w:spacing w:before="80" w:after="80"/>
      <w:jc w:val="center"/>
    </w:pPr>
    <w:rPr>
      <w:rFonts w:ascii="Times New Roman Bold" w:hAnsi="Times New Roman Bold" w:cs="Times New Roman Bold"/>
      <w:b/>
      <w:sz w:val="20"/>
    </w:rPr>
  </w:style>
  <w:style w:type="paragraph" w:customStyle="1" w:styleId="Title4">
    <w:name w:val="Title 4"/>
    <w:basedOn w:val="Normal"/>
    <w:next w:val="Heading1"/>
    <w:rsid w:val="001F6192"/>
    <w:pPr>
      <w:overflowPunct/>
      <w:autoSpaceDE/>
      <w:autoSpaceDN/>
      <w:adjustRightInd/>
      <w:spacing w:before="240"/>
      <w:jc w:val="center"/>
      <w:textAlignment w:val="auto"/>
    </w:pPr>
    <w:rPr>
      <w:b/>
      <w:sz w:val="28"/>
    </w:rPr>
  </w:style>
  <w:style w:type="paragraph" w:customStyle="1" w:styleId="EditorsNote">
    <w:name w:val="EditorsNote"/>
    <w:basedOn w:val="Normal"/>
    <w:rsid w:val="001F6192"/>
    <w:pPr>
      <w:spacing w:before="240" w:after="240"/>
    </w:pPr>
    <w:rPr>
      <w:i/>
      <w:iCs/>
    </w:rPr>
  </w:style>
  <w:style w:type="character" w:customStyle="1" w:styleId="Tabletext0">
    <w:name w:val="Table_text (文字)"/>
    <w:link w:val="Tabletext"/>
    <w:rsid w:val="001F6192"/>
    <w:rPr>
      <w:rFonts w:ascii="Times New Roman" w:eastAsia="Times New Roman" w:hAnsi="Times New Roman" w:cs="Times New Roman"/>
      <w:kern w:val="0"/>
      <w:sz w:val="20"/>
      <w:szCs w:val="20"/>
      <w:lang w:val="en-GB"/>
      <w14:ligatures w14:val="none"/>
    </w:rPr>
  </w:style>
  <w:style w:type="paragraph" w:styleId="ListParagraph">
    <w:name w:val="List Paragraph"/>
    <w:basedOn w:val="Normal"/>
    <w:uiPriority w:val="34"/>
    <w:qFormat/>
    <w:rsid w:val="001F6192"/>
    <w:pPr>
      <w:ind w:leftChars="400" w:left="840"/>
    </w:pPr>
    <w:rPr>
      <w:rFonts w:eastAsia="MS Mincho"/>
    </w:rPr>
  </w:style>
  <w:style w:type="character" w:customStyle="1" w:styleId="Heading1Char">
    <w:name w:val="Heading 1 Char"/>
    <w:basedOn w:val="DefaultParagraphFont"/>
    <w:link w:val="Heading1"/>
    <w:uiPriority w:val="9"/>
    <w:rsid w:val="001F6192"/>
    <w:rPr>
      <w:rFonts w:asciiTheme="majorHAnsi" w:eastAsiaTheme="majorEastAsia" w:hAnsiTheme="majorHAnsi" w:cstheme="majorBidi"/>
      <w:color w:val="2F5496" w:themeColor="accent1" w:themeShade="BF"/>
      <w:kern w:val="0"/>
      <w:sz w:val="32"/>
      <w:szCs w:val="32"/>
      <w:lang w:val="en-GB"/>
      <w14:ligatures w14:val="none"/>
    </w:rPr>
  </w:style>
  <w:style w:type="paragraph" w:styleId="Revision">
    <w:name w:val="Revision"/>
    <w:hidden/>
    <w:uiPriority w:val="99"/>
    <w:semiHidden/>
    <w:rsid w:val="00111CA6"/>
    <w:pPr>
      <w:spacing w:after="0" w:line="240" w:lineRule="auto"/>
    </w:pPr>
    <w:rPr>
      <w:rFonts w:ascii="Times New Roman" w:eastAsia="Times New Roman" w:hAnsi="Times New Roman" w:cs="Times New Roman"/>
      <w:kern w:val="0"/>
      <w:sz w:val="24"/>
      <w:szCs w:val="20"/>
      <w:lang w:val="en-GB"/>
      <w14:ligatures w14:val="none"/>
    </w:rPr>
  </w:style>
  <w:style w:type="paragraph" w:customStyle="1" w:styleId="enumlev1">
    <w:name w:val="enumlev1"/>
    <w:basedOn w:val="Normal"/>
    <w:rsid w:val="00111CA6"/>
    <w:pPr>
      <w:tabs>
        <w:tab w:val="clear" w:pos="2268"/>
        <w:tab w:val="left" w:pos="2608"/>
        <w:tab w:val="left" w:pos="3345"/>
      </w:tabs>
      <w:spacing w:before="80"/>
      <w:ind w:left="1134" w:hanging="1134"/>
    </w:pPr>
  </w:style>
  <w:style w:type="character" w:customStyle="1" w:styleId="Heading2Char">
    <w:name w:val="Heading 2 Char"/>
    <w:basedOn w:val="DefaultParagraphFont"/>
    <w:link w:val="Heading2"/>
    <w:uiPriority w:val="9"/>
    <w:semiHidden/>
    <w:rsid w:val="00E963E8"/>
    <w:rPr>
      <w:rFonts w:asciiTheme="majorHAnsi" w:eastAsiaTheme="majorEastAsia" w:hAnsiTheme="majorHAnsi" w:cstheme="majorBidi"/>
      <w:color w:val="2F5496" w:themeColor="accent1" w:themeShade="BF"/>
      <w:kern w:val="0"/>
      <w:sz w:val="26"/>
      <w:szCs w:val="26"/>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e.dilapi@hii-tsd.com" TargetMode="Externa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md/R23-WP4C-C-0003/en" TargetMode="External"/><Relationship Id="rId5" Type="http://schemas.openxmlformats.org/officeDocument/2006/relationships/styles" Target="styles.xml"/><Relationship Id="rId10" Type="http://schemas.openxmlformats.org/officeDocument/2006/relationships/hyperlink" Target="https://www.itu.int/md/R00-CA-CIR-0270/en" TargetMode="Externa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C6F2506C021F42A21861C29D5FE051" ma:contentTypeVersion="10" ma:contentTypeDescription="Create a new document." ma:contentTypeScope="" ma:versionID="cc7e611c2db5943faf0f58c80fec49e4">
  <xsd:schema xmlns:xsd="http://www.w3.org/2001/XMLSchema" xmlns:xs="http://www.w3.org/2001/XMLSchema" xmlns:p="http://schemas.microsoft.com/office/2006/metadata/properties" xmlns:ns3="d21e1349-2864-475a-a746-dc85830c0be4" targetNamespace="http://schemas.microsoft.com/office/2006/metadata/properties" ma:root="true" ma:fieldsID="bd68ab10e57d50e197fda1b6c51b3c5c" ns3:_="">
    <xsd:import namespace="d21e1349-2864-475a-a746-dc85830c0be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e1349-2864-475a-a746-dc85830c0b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27FF61-FBC6-49E1-ABA8-06426F81D0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1e1349-2864-475a-a746-dc85830c0b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F6745B-C9AB-4AFC-A2F1-FB962DB698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C414A8D-D2EA-4C3C-B17D-53C44B8BD9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2155</Words>
  <Characters>12284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Alion Science and Technology</Company>
  <LinksUpToDate>false</LinksUpToDate>
  <CharactersWithSpaces>14411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USA Author</dc:creator>
  <cp:keywords/>
  <dc:description/>
  <cp:lastModifiedBy>Dilapi, Christine (HII-Mission Technologies)</cp:lastModifiedBy>
  <cp:revision>13</cp:revision>
  <dcterms:created xsi:type="dcterms:W3CDTF">2024-07-12T18:47:00Z</dcterms:created>
  <dcterms:modified xsi:type="dcterms:W3CDTF">2024-07-12T20:58:00Z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0x010100F2C6F2506C021F42A21861C29D5FE051</vt:lpwstr>
  </property>
</Properties>
</file>